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FD7" w:rsidRPr="00135C33" w:rsidRDefault="0053047D" w:rsidP="00A02FD7">
      <w:pPr>
        <w:widowControl/>
        <w:spacing w:line="800" w:lineRule="exact"/>
        <w:jc w:val="center"/>
        <w:rPr>
          <w:rFonts w:asciiTheme="minorEastAsia" w:hAnsiTheme="minorEastAsia"/>
          <w:b/>
          <w:color w:val="000000" w:themeColor="text1"/>
          <w:sz w:val="44"/>
          <w:szCs w:val="28"/>
        </w:rPr>
      </w:pPr>
      <w:r w:rsidRPr="00135C33">
        <w:rPr>
          <w:rFonts w:asciiTheme="minorEastAsia" w:hAnsiTheme="minorEastAsia"/>
          <w:b/>
          <w:noProof/>
          <w:color w:val="000000" w:themeColor="text1"/>
          <w:sz w:val="44"/>
          <w:szCs w:val="28"/>
        </w:rPr>
        <mc:AlternateContent>
          <mc:Choice Requires="wps">
            <w:drawing>
              <wp:anchor distT="45720" distB="45720" distL="114300" distR="114300" simplePos="0" relativeHeight="251665408" behindDoc="0" locked="0" layoutInCell="1" allowOverlap="1">
                <wp:simplePos x="0" y="0"/>
                <wp:positionH relativeFrom="margin">
                  <wp:posOffset>5204637</wp:posOffset>
                </wp:positionH>
                <wp:positionV relativeFrom="paragraph">
                  <wp:posOffset>-542260</wp:posOffset>
                </wp:positionV>
                <wp:extent cx="1020726" cy="504042"/>
                <wp:effectExtent l="0" t="0" r="27305" b="1079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0726" cy="504042"/>
                        </a:xfrm>
                        <a:prstGeom prst="rect">
                          <a:avLst/>
                        </a:prstGeom>
                        <a:solidFill>
                          <a:srgbClr val="FFFFFF"/>
                        </a:solidFill>
                        <a:ln w="9525">
                          <a:solidFill>
                            <a:schemeClr val="tx1"/>
                          </a:solidFill>
                          <a:miter lim="800000"/>
                          <a:headEnd/>
                          <a:tailEnd/>
                        </a:ln>
                      </wps:spPr>
                      <wps:txbx>
                        <w:txbxContent>
                          <w:p w:rsidR="00506CDF" w:rsidRPr="0053047D" w:rsidRDefault="00506CDF" w:rsidP="00820930">
                            <w:pPr>
                              <w:jc w:val="center"/>
                              <w:rPr>
                                <w:rFonts w:asciiTheme="majorEastAsia" w:eastAsiaTheme="majorEastAsia" w:hAnsiTheme="majorEastAsia"/>
                                <w:sz w:val="40"/>
                              </w:rPr>
                            </w:pPr>
                            <w:r w:rsidRPr="0053047D">
                              <w:rPr>
                                <w:rFonts w:asciiTheme="majorEastAsia" w:eastAsiaTheme="majorEastAsia" w:hAnsiTheme="majorEastAsia" w:hint="eastAsia"/>
                                <w:sz w:val="40"/>
                              </w:rPr>
                              <w:t>別添</w:t>
                            </w:r>
                            <w:r w:rsidRPr="0053047D">
                              <w:rPr>
                                <w:rFonts w:asciiTheme="majorEastAsia" w:eastAsiaTheme="majorEastAsia" w:hAnsiTheme="majorEastAsia"/>
                                <w:sz w:val="40"/>
                              </w:rPr>
                              <w:t>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09.8pt;margin-top:-42.7pt;width:80.35pt;height:39.7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" strokecolor="black [3213]">
                <v:textbox>
                  <w:txbxContent>
                    <w:p w:rsidR="00506CDF" w:rsidRPr="0053047D" w:rsidRDefault="00506CDF" w:rsidP="00820930">
                      <w:pPr>
                        <w:jc w:val="center"/>
                        <w:rPr>
                          <w:rFonts w:asciiTheme="majorEastAsia" w:eastAsiaTheme="majorEastAsia" w:hAnsiTheme="majorEastAsia"/>
                          <w:sz w:val="40"/>
                        </w:rPr>
                      </w:pPr>
                      <w:r w:rsidRPr="0053047D">
                        <w:rPr>
                          <w:rFonts w:asciiTheme="majorEastAsia" w:eastAsiaTheme="majorEastAsia" w:hAnsiTheme="majorEastAsia" w:hint="eastAsia"/>
                          <w:sz w:val="40"/>
                        </w:rPr>
                        <w:t>別添</w:t>
                      </w:r>
                      <w:r w:rsidRPr="0053047D">
                        <w:rPr>
                          <w:rFonts w:asciiTheme="majorEastAsia" w:eastAsiaTheme="majorEastAsia" w:hAnsiTheme="majorEastAsia"/>
                          <w:sz w:val="40"/>
                        </w:rPr>
                        <w:t>１</w:t>
                      </w:r>
                    </w:p>
                  </w:txbxContent>
                </v:textbox>
                <w10:wrap anchorx="margin"/>
              </v:shape>
            </w:pict>
          </mc:Fallback>
        </mc:AlternateContent>
      </w:r>
    </w:p>
    <w:p w:rsidR="00A02FD7" w:rsidRPr="00135C33" w:rsidRDefault="00A02FD7" w:rsidP="00A02FD7">
      <w:pPr>
        <w:widowControl/>
        <w:spacing w:line="800" w:lineRule="exact"/>
        <w:jc w:val="center"/>
        <w:rPr>
          <w:rFonts w:asciiTheme="minorEastAsia" w:hAnsiTheme="minorEastAsia"/>
          <w:b/>
          <w:color w:val="000000" w:themeColor="text1"/>
          <w:sz w:val="44"/>
          <w:szCs w:val="28"/>
        </w:rPr>
      </w:pPr>
    </w:p>
    <w:p w:rsidR="00155B06" w:rsidRPr="00135C33" w:rsidRDefault="00155B06" w:rsidP="00A02FD7">
      <w:pPr>
        <w:widowControl/>
        <w:spacing w:line="800" w:lineRule="exact"/>
        <w:jc w:val="center"/>
        <w:rPr>
          <w:rFonts w:asciiTheme="minorEastAsia" w:hAnsiTheme="minorEastAsia"/>
          <w:b/>
          <w:color w:val="000000" w:themeColor="text1"/>
          <w:sz w:val="44"/>
          <w:szCs w:val="28"/>
        </w:rPr>
      </w:pPr>
    </w:p>
    <w:p w:rsidR="00155B06" w:rsidRPr="00135C33" w:rsidRDefault="00155B06" w:rsidP="00A02FD7">
      <w:pPr>
        <w:widowControl/>
        <w:spacing w:line="800" w:lineRule="exact"/>
        <w:jc w:val="center"/>
        <w:rPr>
          <w:rFonts w:asciiTheme="minorEastAsia" w:hAnsiTheme="minorEastAsia"/>
          <w:b/>
          <w:color w:val="000000" w:themeColor="text1"/>
          <w:sz w:val="44"/>
          <w:szCs w:val="28"/>
        </w:rPr>
      </w:pPr>
    </w:p>
    <w:p w:rsidR="00155B06" w:rsidRPr="00135C33" w:rsidRDefault="00155B06" w:rsidP="00A02FD7">
      <w:pPr>
        <w:widowControl/>
        <w:spacing w:line="800" w:lineRule="exact"/>
        <w:jc w:val="center"/>
        <w:rPr>
          <w:rFonts w:asciiTheme="minorEastAsia" w:hAnsiTheme="minorEastAsia"/>
          <w:b/>
          <w:color w:val="000000" w:themeColor="text1"/>
          <w:sz w:val="44"/>
          <w:szCs w:val="28"/>
        </w:rPr>
      </w:pPr>
    </w:p>
    <w:p w:rsidR="00155B06" w:rsidRPr="00135C33" w:rsidRDefault="00155B06" w:rsidP="00155B06">
      <w:pPr>
        <w:widowControl/>
        <w:spacing w:line="800" w:lineRule="exact"/>
        <w:rPr>
          <w:rFonts w:asciiTheme="minorEastAsia" w:hAnsiTheme="minorEastAsia"/>
          <w:b/>
          <w:color w:val="000000" w:themeColor="text1"/>
          <w:sz w:val="44"/>
          <w:szCs w:val="28"/>
        </w:rPr>
      </w:pPr>
    </w:p>
    <w:p w:rsidR="00A02FD7" w:rsidRPr="00135C33" w:rsidRDefault="00202CB9" w:rsidP="00A02FD7">
      <w:pPr>
        <w:widowControl/>
        <w:spacing w:line="800" w:lineRule="exact"/>
        <w:jc w:val="center"/>
        <w:rPr>
          <w:rFonts w:asciiTheme="majorEastAsia" w:eastAsiaTheme="majorEastAsia" w:hAnsiTheme="majorEastAsia"/>
          <w:b/>
          <w:color w:val="000000" w:themeColor="text1"/>
          <w:sz w:val="44"/>
          <w:szCs w:val="28"/>
        </w:rPr>
      </w:pPr>
      <w:r w:rsidRPr="00135C33">
        <w:rPr>
          <w:rFonts w:asciiTheme="majorEastAsia" w:eastAsiaTheme="majorEastAsia" w:hAnsiTheme="majorEastAsia" w:hint="eastAsia"/>
          <w:b/>
          <w:color w:val="000000" w:themeColor="text1"/>
          <w:sz w:val="44"/>
          <w:szCs w:val="28"/>
        </w:rPr>
        <w:t>建設業</w:t>
      </w:r>
      <w:r w:rsidR="003662F0" w:rsidRPr="00135C33">
        <w:rPr>
          <w:rFonts w:asciiTheme="majorEastAsia" w:eastAsiaTheme="majorEastAsia" w:hAnsiTheme="majorEastAsia" w:hint="eastAsia"/>
          <w:b/>
          <w:color w:val="000000" w:themeColor="text1"/>
          <w:sz w:val="44"/>
          <w:szCs w:val="28"/>
        </w:rPr>
        <w:t>における</w:t>
      </w:r>
    </w:p>
    <w:p w:rsidR="00A02FD7" w:rsidRPr="00135C33" w:rsidRDefault="00C66C0A" w:rsidP="00A02FD7">
      <w:pPr>
        <w:widowControl/>
        <w:spacing w:line="800" w:lineRule="exact"/>
        <w:jc w:val="center"/>
        <w:rPr>
          <w:rFonts w:asciiTheme="majorEastAsia" w:eastAsiaTheme="majorEastAsia" w:hAnsiTheme="majorEastAsia"/>
          <w:b/>
          <w:color w:val="000000" w:themeColor="text1"/>
          <w:sz w:val="44"/>
          <w:szCs w:val="28"/>
        </w:rPr>
      </w:pPr>
      <w:r w:rsidRPr="00135C33">
        <w:rPr>
          <w:rFonts w:asciiTheme="majorEastAsia" w:eastAsiaTheme="majorEastAsia" w:hAnsiTheme="majorEastAsia" w:hint="eastAsia"/>
          <w:b/>
          <w:color w:val="000000" w:themeColor="text1"/>
          <w:sz w:val="44"/>
          <w:szCs w:val="28"/>
        </w:rPr>
        <w:t>新型コロナウイルス感染予防対策ガイドライン</w:t>
      </w:r>
    </w:p>
    <w:p w:rsidR="00565CA5" w:rsidRPr="00135C33" w:rsidRDefault="00A02FD7" w:rsidP="00A02FD7">
      <w:pPr>
        <w:widowControl/>
        <w:spacing w:line="800" w:lineRule="exact"/>
        <w:jc w:val="center"/>
        <w:rPr>
          <w:rFonts w:asciiTheme="majorEastAsia" w:eastAsiaTheme="majorEastAsia" w:hAnsiTheme="majorEastAsia"/>
          <w:b/>
          <w:color w:val="000000" w:themeColor="text1"/>
          <w:sz w:val="36"/>
          <w:szCs w:val="28"/>
        </w:rPr>
      </w:pPr>
      <w:r w:rsidRPr="00135C33">
        <w:rPr>
          <w:rFonts w:asciiTheme="majorEastAsia" w:eastAsiaTheme="majorEastAsia" w:hAnsiTheme="majorEastAsia" w:hint="eastAsia"/>
          <w:b/>
          <w:color w:val="000000" w:themeColor="text1"/>
          <w:sz w:val="36"/>
          <w:szCs w:val="28"/>
        </w:rPr>
        <w:t>（</w:t>
      </w:r>
      <w:r w:rsidR="00295114" w:rsidRPr="00135C33">
        <w:rPr>
          <w:rFonts w:asciiTheme="majorEastAsia" w:eastAsiaTheme="majorEastAsia" w:hAnsiTheme="majorEastAsia" w:hint="eastAsia"/>
          <w:b/>
          <w:color w:val="000000" w:themeColor="text1"/>
          <w:sz w:val="36"/>
          <w:szCs w:val="28"/>
        </w:rPr>
        <w:t>令和２年５月１４</w:t>
      </w:r>
      <w:r w:rsidR="00202CB9" w:rsidRPr="00135C33">
        <w:rPr>
          <w:rFonts w:asciiTheme="majorEastAsia" w:eastAsiaTheme="majorEastAsia" w:hAnsiTheme="majorEastAsia" w:hint="eastAsia"/>
          <w:b/>
          <w:color w:val="000000" w:themeColor="text1"/>
          <w:sz w:val="36"/>
          <w:szCs w:val="28"/>
        </w:rPr>
        <w:t>日</w:t>
      </w:r>
      <w:r w:rsidR="001328DE" w:rsidRPr="00135C33">
        <w:rPr>
          <w:rFonts w:asciiTheme="majorEastAsia" w:eastAsiaTheme="majorEastAsia" w:hAnsiTheme="majorEastAsia" w:hint="eastAsia"/>
          <w:b/>
          <w:color w:val="000000" w:themeColor="text1"/>
          <w:sz w:val="36"/>
          <w:szCs w:val="28"/>
        </w:rPr>
        <w:t>（令和２年</w:t>
      </w:r>
      <w:del w:id="0" w:author="ㅤ" w:date="2020-08-12T14:12:00Z">
        <w:r w:rsidR="001328DE" w:rsidRPr="00135C33" w:rsidDel="00E22DC3">
          <w:rPr>
            <w:rFonts w:asciiTheme="majorEastAsia" w:eastAsiaTheme="majorEastAsia" w:hAnsiTheme="majorEastAsia" w:hint="eastAsia"/>
            <w:b/>
            <w:color w:val="000000" w:themeColor="text1"/>
            <w:sz w:val="36"/>
            <w:szCs w:val="28"/>
          </w:rPr>
          <w:delText>７</w:delText>
        </w:r>
      </w:del>
      <w:ins w:id="1" w:author="ㅤ" w:date="2020-08-13T11:15:00Z">
        <w:r w:rsidR="00DA488D">
          <w:rPr>
            <w:rFonts w:asciiTheme="majorEastAsia" w:eastAsiaTheme="majorEastAsia" w:hAnsiTheme="majorEastAsia" w:hint="eastAsia"/>
            <w:b/>
            <w:color w:val="000000" w:themeColor="text1"/>
            <w:sz w:val="36"/>
            <w:szCs w:val="28"/>
          </w:rPr>
          <w:t>８</w:t>
        </w:r>
      </w:ins>
      <w:r w:rsidR="001328DE" w:rsidRPr="00135C33">
        <w:rPr>
          <w:rFonts w:asciiTheme="majorEastAsia" w:eastAsiaTheme="majorEastAsia" w:hAnsiTheme="majorEastAsia" w:hint="eastAsia"/>
          <w:b/>
          <w:color w:val="000000" w:themeColor="text1"/>
          <w:sz w:val="36"/>
          <w:szCs w:val="28"/>
        </w:rPr>
        <w:t>月</w:t>
      </w:r>
      <w:del w:id="2" w:author="ㅤ" w:date="2020-08-13T19:01:00Z">
        <w:r w:rsidR="00640DEE" w:rsidDel="00640DEE">
          <w:rPr>
            <w:rFonts w:asciiTheme="majorEastAsia" w:eastAsiaTheme="majorEastAsia" w:hAnsiTheme="majorEastAsia" w:hint="eastAsia"/>
            <w:b/>
            <w:color w:val="000000" w:themeColor="text1"/>
            <w:sz w:val="36"/>
            <w:szCs w:val="28"/>
          </w:rPr>
          <w:delText>１</w:delText>
        </w:r>
      </w:del>
      <w:ins w:id="3" w:author="ㅤ" w:date="2020-08-13T19:01:00Z">
        <w:r w:rsidR="00640DEE">
          <w:rPr>
            <w:rFonts w:asciiTheme="majorEastAsia" w:eastAsiaTheme="majorEastAsia" w:hAnsiTheme="majorEastAsia" w:hint="eastAsia"/>
            <w:b/>
            <w:color w:val="000000" w:themeColor="text1"/>
            <w:sz w:val="36"/>
            <w:szCs w:val="28"/>
          </w:rPr>
          <w:t>〇</w:t>
        </w:r>
      </w:ins>
      <w:r w:rsidR="001328DE" w:rsidRPr="00135C33">
        <w:rPr>
          <w:rFonts w:asciiTheme="majorEastAsia" w:eastAsiaTheme="majorEastAsia" w:hAnsiTheme="majorEastAsia" w:hint="eastAsia"/>
          <w:b/>
          <w:color w:val="000000" w:themeColor="text1"/>
          <w:sz w:val="36"/>
          <w:szCs w:val="28"/>
        </w:rPr>
        <w:t>日改訂</w:t>
      </w:r>
      <w:r w:rsidR="00D5516C" w:rsidRPr="00135C33">
        <w:rPr>
          <w:rFonts w:asciiTheme="majorEastAsia" w:eastAsiaTheme="majorEastAsia" w:hAnsiTheme="majorEastAsia" w:hint="eastAsia"/>
          <w:b/>
          <w:color w:val="000000" w:themeColor="text1"/>
          <w:sz w:val="36"/>
          <w:szCs w:val="28"/>
        </w:rPr>
        <w:t>版）</w:t>
      </w:r>
      <w:r w:rsidR="001328DE" w:rsidRPr="00135C33">
        <w:rPr>
          <w:rFonts w:asciiTheme="majorEastAsia" w:eastAsiaTheme="majorEastAsia" w:hAnsiTheme="majorEastAsia" w:hint="eastAsia"/>
          <w:b/>
          <w:color w:val="000000" w:themeColor="text1"/>
          <w:sz w:val="36"/>
          <w:szCs w:val="28"/>
        </w:rPr>
        <w:t>）</w:t>
      </w:r>
    </w:p>
    <w:p w:rsidR="00A02FD7" w:rsidRPr="00135C33" w:rsidRDefault="00A02FD7" w:rsidP="00155B06">
      <w:pPr>
        <w:widowControl/>
        <w:spacing w:line="800" w:lineRule="exact"/>
        <w:rPr>
          <w:rFonts w:asciiTheme="majorEastAsia" w:eastAsiaTheme="majorEastAsia" w:hAnsiTheme="majorEastAsia"/>
          <w:color w:val="000000" w:themeColor="text1"/>
          <w:sz w:val="44"/>
          <w:szCs w:val="28"/>
        </w:rPr>
      </w:pPr>
    </w:p>
    <w:p w:rsidR="00A02FD7" w:rsidRPr="00135C33" w:rsidRDefault="00A02FD7" w:rsidP="00A02FD7">
      <w:pPr>
        <w:widowControl/>
        <w:spacing w:line="800" w:lineRule="exact"/>
        <w:jc w:val="center"/>
        <w:rPr>
          <w:rFonts w:asciiTheme="majorEastAsia" w:eastAsiaTheme="majorEastAsia" w:hAnsiTheme="majorEastAsia"/>
          <w:color w:val="000000" w:themeColor="text1"/>
          <w:sz w:val="44"/>
          <w:szCs w:val="28"/>
        </w:rPr>
      </w:pPr>
      <w:bookmarkStart w:id="4" w:name="_GoBack"/>
      <w:bookmarkEnd w:id="4"/>
    </w:p>
    <w:p w:rsidR="00A02FD7" w:rsidRPr="00135C33" w:rsidRDefault="00A02FD7" w:rsidP="00A02FD7">
      <w:pPr>
        <w:widowControl/>
        <w:spacing w:line="800" w:lineRule="exact"/>
        <w:jc w:val="center"/>
        <w:rPr>
          <w:rFonts w:asciiTheme="majorEastAsia" w:eastAsiaTheme="majorEastAsia" w:hAnsiTheme="majorEastAsia"/>
          <w:color w:val="000000" w:themeColor="text1"/>
          <w:sz w:val="44"/>
          <w:szCs w:val="28"/>
        </w:rPr>
      </w:pPr>
    </w:p>
    <w:p w:rsidR="00A02FD7" w:rsidRPr="00135C33" w:rsidRDefault="00A02FD7" w:rsidP="00A02FD7">
      <w:pPr>
        <w:widowControl/>
        <w:spacing w:line="800" w:lineRule="exact"/>
        <w:jc w:val="center"/>
        <w:rPr>
          <w:rFonts w:asciiTheme="majorEastAsia" w:eastAsiaTheme="majorEastAsia" w:hAnsiTheme="majorEastAsia"/>
          <w:color w:val="000000" w:themeColor="text1"/>
          <w:sz w:val="44"/>
          <w:szCs w:val="28"/>
        </w:rPr>
      </w:pPr>
    </w:p>
    <w:p w:rsidR="00A02FD7" w:rsidRPr="00135C33" w:rsidRDefault="00A02FD7" w:rsidP="00A02FD7">
      <w:pPr>
        <w:widowControl/>
        <w:spacing w:line="800" w:lineRule="exact"/>
        <w:jc w:val="center"/>
        <w:rPr>
          <w:rFonts w:asciiTheme="majorEastAsia" w:eastAsiaTheme="majorEastAsia" w:hAnsiTheme="majorEastAsia"/>
          <w:color w:val="000000" w:themeColor="text1"/>
          <w:sz w:val="44"/>
          <w:szCs w:val="28"/>
        </w:rPr>
      </w:pPr>
    </w:p>
    <w:p w:rsidR="00A02FD7" w:rsidRPr="00135C33" w:rsidRDefault="00A02FD7" w:rsidP="00A02FD7">
      <w:pPr>
        <w:widowControl/>
        <w:spacing w:line="800" w:lineRule="exact"/>
        <w:jc w:val="center"/>
        <w:rPr>
          <w:rFonts w:asciiTheme="majorEastAsia" w:eastAsiaTheme="majorEastAsia" w:hAnsiTheme="majorEastAsia"/>
          <w:color w:val="000000" w:themeColor="text1"/>
          <w:sz w:val="44"/>
          <w:szCs w:val="28"/>
        </w:rPr>
      </w:pPr>
    </w:p>
    <w:p w:rsidR="00A02FD7" w:rsidRPr="00135C33" w:rsidRDefault="00A02FD7">
      <w:pPr>
        <w:widowControl/>
        <w:jc w:val="left"/>
        <w:rPr>
          <w:rFonts w:asciiTheme="minorEastAsia" w:hAnsiTheme="minorEastAsia"/>
          <w:color w:val="000000" w:themeColor="text1"/>
          <w:sz w:val="28"/>
          <w:szCs w:val="28"/>
        </w:rPr>
      </w:pPr>
      <w:r w:rsidRPr="00135C33">
        <w:rPr>
          <w:rFonts w:asciiTheme="minorEastAsia" w:hAnsiTheme="minorEastAsia"/>
          <w:color w:val="000000" w:themeColor="text1"/>
          <w:sz w:val="28"/>
          <w:szCs w:val="28"/>
        </w:rPr>
        <w:br w:type="page"/>
      </w:r>
    </w:p>
    <w:p w:rsidR="00E43941" w:rsidRPr="00135C33" w:rsidRDefault="00E43941" w:rsidP="00C66C0A">
      <w:pPr>
        <w:widowControl/>
        <w:spacing w:line="400" w:lineRule="exact"/>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lastRenderedPageBreak/>
        <w:t>１．はじめに</w:t>
      </w:r>
    </w:p>
    <w:p w:rsidR="00E43941" w:rsidRPr="00135C33" w:rsidRDefault="00E43941" w:rsidP="00C66C0A">
      <w:pPr>
        <w:widowControl/>
        <w:spacing w:line="400" w:lineRule="exact"/>
        <w:jc w:val="left"/>
        <w:rPr>
          <w:rFonts w:asciiTheme="minorEastAsia" w:hAnsiTheme="minorEastAsia"/>
          <w:color w:val="000000" w:themeColor="text1"/>
          <w:sz w:val="28"/>
          <w:szCs w:val="28"/>
        </w:rPr>
      </w:pPr>
    </w:p>
    <w:p w:rsidR="00361D2D" w:rsidRPr="00135C33" w:rsidRDefault="004F2585" w:rsidP="00A9188F">
      <w:pPr>
        <w:pStyle w:val="Default"/>
        <w:spacing w:line="360" w:lineRule="exact"/>
        <w:ind w:firstLineChars="100" w:firstLine="280"/>
        <w:rPr>
          <w:rFonts w:asciiTheme="minorEastAsia" w:eastAsiaTheme="minorEastAsia" w:hAnsiTheme="minorEastAsia"/>
          <w:color w:val="000000" w:themeColor="text1"/>
          <w:sz w:val="28"/>
          <w:szCs w:val="28"/>
        </w:rPr>
      </w:pPr>
      <w:r w:rsidRPr="00135C33">
        <w:rPr>
          <w:rFonts w:asciiTheme="minorEastAsia" w:eastAsiaTheme="minorEastAsia" w:hAnsiTheme="minorEastAsia" w:hint="eastAsia"/>
          <w:color w:val="000000" w:themeColor="text1"/>
          <w:sz w:val="28"/>
          <w:szCs w:val="28"/>
        </w:rPr>
        <w:t>建設</w:t>
      </w:r>
      <w:r w:rsidR="00361D2D" w:rsidRPr="00135C33">
        <w:rPr>
          <w:rFonts w:asciiTheme="minorEastAsia" w:eastAsiaTheme="minorEastAsia" w:hAnsiTheme="minorEastAsia" w:hint="eastAsia"/>
          <w:color w:val="000000" w:themeColor="text1"/>
          <w:sz w:val="28"/>
          <w:szCs w:val="28"/>
        </w:rPr>
        <w:t>業は、</w:t>
      </w:r>
      <w:r w:rsidR="0015080B" w:rsidRPr="00135C33">
        <w:rPr>
          <w:rFonts w:asciiTheme="minorEastAsia" w:eastAsiaTheme="minorEastAsia" w:hAnsiTheme="minorEastAsia"/>
          <w:color w:val="000000" w:themeColor="text1"/>
          <w:sz w:val="28"/>
          <w:szCs w:val="16"/>
        </w:rPr>
        <w:t>社会資本整備の担い手であると同時に、災害時には最前線で地域社会の安全・安心の確保を担う「地域の守り手」として、</w:t>
      </w:r>
      <w:r w:rsidR="002868ED" w:rsidRPr="00135C33">
        <w:rPr>
          <w:rFonts w:asciiTheme="minorEastAsia" w:eastAsiaTheme="minorEastAsia" w:hAnsiTheme="minorEastAsia" w:hint="eastAsia"/>
          <w:color w:val="000000" w:themeColor="text1"/>
          <w:sz w:val="28"/>
          <w:szCs w:val="16"/>
        </w:rPr>
        <w:t>その社会的使命を果たしていく必要が</w:t>
      </w:r>
      <w:r w:rsidR="0015080B" w:rsidRPr="00135C33">
        <w:rPr>
          <w:rFonts w:asciiTheme="minorEastAsia" w:eastAsiaTheme="minorEastAsia" w:hAnsiTheme="minorEastAsia" w:hint="eastAsia"/>
          <w:color w:val="000000" w:themeColor="text1"/>
          <w:sz w:val="28"/>
          <w:szCs w:val="16"/>
        </w:rPr>
        <w:t>あり、「新型コロナウイルス</w:t>
      </w:r>
      <w:r w:rsidR="00445F1C" w:rsidRPr="00135C33">
        <w:rPr>
          <w:rFonts w:asciiTheme="minorEastAsia" w:eastAsiaTheme="minorEastAsia" w:hAnsiTheme="minorEastAsia" w:hint="eastAsia"/>
          <w:color w:val="000000" w:themeColor="text1"/>
          <w:sz w:val="28"/>
          <w:szCs w:val="16"/>
        </w:rPr>
        <w:t>感染症</w:t>
      </w:r>
      <w:r w:rsidR="0015080B" w:rsidRPr="00135C33">
        <w:rPr>
          <w:rFonts w:asciiTheme="minorEastAsia" w:eastAsiaTheme="minorEastAsia" w:hAnsiTheme="minorEastAsia" w:hint="eastAsia"/>
          <w:color w:val="000000" w:themeColor="text1"/>
          <w:sz w:val="28"/>
          <w:szCs w:val="16"/>
        </w:rPr>
        <w:t>対策の基本的方針（令和２年５月</w:t>
      </w:r>
      <w:r w:rsidR="003B3CA7" w:rsidRPr="00135C33">
        <w:rPr>
          <w:rFonts w:asciiTheme="minorEastAsia" w:eastAsiaTheme="minorEastAsia" w:hAnsiTheme="minorEastAsia" w:hint="eastAsia"/>
          <w:color w:val="000000" w:themeColor="text1"/>
          <w:sz w:val="28"/>
          <w:szCs w:val="16"/>
        </w:rPr>
        <w:t>２５</w:t>
      </w:r>
      <w:r w:rsidR="0015080B" w:rsidRPr="00135C33">
        <w:rPr>
          <w:rFonts w:asciiTheme="minorEastAsia" w:eastAsiaTheme="minorEastAsia" w:hAnsiTheme="minorEastAsia" w:hint="eastAsia"/>
          <w:color w:val="000000" w:themeColor="text1"/>
          <w:sz w:val="28"/>
          <w:szCs w:val="16"/>
        </w:rPr>
        <w:t>日変更）」</w:t>
      </w:r>
      <w:r w:rsidR="004D23FB" w:rsidRPr="00135C33">
        <w:rPr>
          <w:rFonts w:asciiTheme="minorEastAsia" w:eastAsiaTheme="minorEastAsia" w:hAnsiTheme="minorEastAsia" w:hint="eastAsia"/>
          <w:color w:val="000000" w:themeColor="text1"/>
          <w:sz w:val="28"/>
          <w:szCs w:val="16"/>
        </w:rPr>
        <w:t>（以下、対処方針</w:t>
      </w:r>
      <w:r w:rsidR="0015080B" w:rsidRPr="00135C33">
        <w:rPr>
          <w:rFonts w:asciiTheme="minorEastAsia" w:eastAsiaTheme="minorEastAsia" w:hAnsiTheme="minorEastAsia" w:hint="eastAsia"/>
          <w:color w:val="000000" w:themeColor="text1"/>
          <w:sz w:val="28"/>
          <w:szCs w:val="16"/>
        </w:rPr>
        <w:t>）</w:t>
      </w:r>
      <w:r w:rsidR="0015080B" w:rsidRPr="00135C33">
        <w:rPr>
          <w:rStyle w:val="af0"/>
          <w:rFonts w:asciiTheme="minorEastAsia" w:eastAsiaTheme="minorEastAsia" w:hAnsiTheme="minorEastAsia"/>
          <w:color w:val="000000" w:themeColor="text1"/>
          <w:sz w:val="28"/>
          <w:szCs w:val="16"/>
        </w:rPr>
        <w:footnoteReference w:id="1"/>
      </w:r>
      <w:r w:rsidR="0015080B" w:rsidRPr="00135C33">
        <w:rPr>
          <w:rFonts w:asciiTheme="minorEastAsia" w:eastAsiaTheme="minorEastAsia" w:hAnsiTheme="minorEastAsia" w:hint="eastAsia"/>
          <w:color w:val="000000" w:themeColor="text1"/>
          <w:sz w:val="28"/>
          <w:szCs w:val="16"/>
        </w:rPr>
        <w:t>において、公共工事は社会の安定の維持の観点から、緊急事態措置の期間中にも、</w:t>
      </w:r>
      <w:r w:rsidR="00837E05" w:rsidRPr="00135C33">
        <w:rPr>
          <w:rFonts w:asciiTheme="minorEastAsia" w:eastAsiaTheme="minorEastAsia" w:hAnsiTheme="minorEastAsia" w:hint="eastAsia"/>
          <w:color w:val="000000" w:themeColor="text1"/>
          <w:sz w:val="28"/>
          <w:szCs w:val="16"/>
        </w:rPr>
        <w:t>継続を求められる事業として位置づけられている</w:t>
      </w:r>
      <w:r w:rsidR="0015080B" w:rsidRPr="00135C33">
        <w:rPr>
          <w:rFonts w:asciiTheme="minorEastAsia" w:eastAsiaTheme="minorEastAsia" w:hAnsiTheme="minorEastAsia" w:hint="eastAsia"/>
          <w:color w:val="000000" w:themeColor="text1"/>
          <w:sz w:val="28"/>
          <w:szCs w:val="16"/>
        </w:rPr>
        <w:t>。</w:t>
      </w:r>
      <w:r w:rsidR="00837E05" w:rsidRPr="00135C33">
        <w:rPr>
          <w:rFonts w:asciiTheme="minorEastAsia" w:hAnsiTheme="minorEastAsia" w:hint="eastAsia"/>
          <w:color w:val="000000" w:themeColor="text1"/>
          <w:sz w:val="28"/>
        </w:rPr>
        <w:t>また、対処方針においては、国民の安定的な生活の確保の観点から、インフラ運営関係（電力、ガス、上下水道等）、家庭用品のメンテナンス関係（配管工・電気技師等）等の事業者について、自宅等で過ごす国民が、必要最低限の生活を送るために不可欠なサービスを提供する関係事業の事業継続を要請するとされており、公共工事以外の建設工事についてもこれらの事業の継続のために必要な工事については継続することが求められるものと考えられる。</w:t>
      </w:r>
      <w:r w:rsidR="00361D2D" w:rsidRPr="00135C33">
        <w:rPr>
          <w:rFonts w:asciiTheme="minorEastAsia" w:eastAsiaTheme="minorEastAsia" w:hAnsiTheme="minorEastAsia" w:hint="eastAsia"/>
          <w:color w:val="000000" w:themeColor="text1"/>
          <w:sz w:val="28"/>
          <w:szCs w:val="28"/>
        </w:rPr>
        <w:t>今後、完全な感染症の終息までの期間が長期にわたることを考えると、一層感染防止のための取り組みを進め、新型コロナウイルス感染症のまん延を防止していく役割に加え、事業を通じた国民生活への貢献拡大という役割が求められる。</w:t>
      </w:r>
    </w:p>
    <w:p w:rsidR="00361D2D" w:rsidRPr="00135C33" w:rsidRDefault="00361D2D" w:rsidP="00A9188F">
      <w:pPr>
        <w:pStyle w:val="Default"/>
        <w:spacing w:line="360" w:lineRule="exact"/>
        <w:ind w:firstLineChars="50" w:firstLine="140"/>
        <w:rPr>
          <w:rFonts w:asciiTheme="minorEastAsia" w:eastAsiaTheme="minorEastAsia" w:hAnsiTheme="minorEastAsia"/>
          <w:color w:val="000000" w:themeColor="text1"/>
          <w:sz w:val="28"/>
          <w:szCs w:val="28"/>
        </w:rPr>
      </w:pPr>
      <w:r w:rsidRPr="00135C33">
        <w:rPr>
          <w:rFonts w:asciiTheme="minorEastAsia" w:eastAsiaTheme="minorEastAsia" w:hAnsiTheme="minorEastAsia" w:hint="eastAsia"/>
          <w:color w:val="000000" w:themeColor="text1"/>
          <w:sz w:val="28"/>
          <w:szCs w:val="28"/>
        </w:rPr>
        <w:t>本ガイドラインは、</w:t>
      </w:r>
      <w:r w:rsidR="0015080B" w:rsidRPr="00135C33">
        <w:rPr>
          <w:rFonts w:asciiTheme="minorEastAsia" w:eastAsiaTheme="minorEastAsia" w:hAnsiTheme="minorEastAsia" w:hint="eastAsia"/>
          <w:color w:val="000000" w:themeColor="text1"/>
          <w:sz w:val="28"/>
          <w:szCs w:val="28"/>
        </w:rPr>
        <w:t>対処方針</w:t>
      </w:r>
      <w:r w:rsidRPr="00135C33">
        <w:rPr>
          <w:rFonts w:asciiTheme="minorEastAsia" w:eastAsiaTheme="minorEastAsia" w:hAnsiTheme="minorEastAsia" w:hint="eastAsia"/>
          <w:color w:val="000000" w:themeColor="text1"/>
          <w:sz w:val="28"/>
          <w:szCs w:val="28"/>
        </w:rPr>
        <w:t>や新型コロナウイルス感染症専門家会議の分析・提言</w:t>
      </w:r>
      <w:r w:rsidR="004D23FB" w:rsidRPr="00135C33">
        <w:rPr>
          <w:rStyle w:val="af0"/>
          <w:rFonts w:asciiTheme="minorEastAsia" w:eastAsiaTheme="minorEastAsia" w:hAnsiTheme="minorEastAsia"/>
          <w:color w:val="000000" w:themeColor="text1"/>
          <w:sz w:val="28"/>
          <w:szCs w:val="28"/>
        </w:rPr>
        <w:footnoteReference w:id="2"/>
      </w:r>
      <w:r w:rsidR="001A356D" w:rsidRPr="00135C33">
        <w:rPr>
          <w:rFonts w:asciiTheme="minorEastAsia" w:eastAsiaTheme="minorEastAsia" w:hAnsiTheme="minorEastAsia" w:hint="eastAsia"/>
          <w:color w:val="000000" w:themeColor="text1"/>
          <w:sz w:val="28"/>
          <w:szCs w:val="28"/>
        </w:rPr>
        <w:t>等</w:t>
      </w:r>
      <w:r w:rsidRPr="00135C33">
        <w:rPr>
          <w:rFonts w:asciiTheme="minorEastAsia" w:eastAsiaTheme="minorEastAsia" w:hAnsiTheme="minorEastAsia" w:hint="eastAsia"/>
          <w:color w:val="000000" w:themeColor="text1"/>
          <w:sz w:val="28"/>
          <w:szCs w:val="28"/>
        </w:rPr>
        <w:t>を踏まえ、事業者</w:t>
      </w:r>
      <w:r w:rsidR="004D23FB" w:rsidRPr="00135C33">
        <w:rPr>
          <w:rFonts w:asciiTheme="minorEastAsia" w:eastAsiaTheme="minorEastAsia" w:hAnsiTheme="minorEastAsia" w:hint="eastAsia"/>
          <w:color w:val="000000" w:themeColor="text1"/>
          <w:sz w:val="28"/>
          <w:szCs w:val="28"/>
        </w:rPr>
        <w:t>の建設現場や</w:t>
      </w:r>
      <w:r w:rsidRPr="00135C33">
        <w:rPr>
          <w:rFonts w:asciiTheme="minorEastAsia" w:eastAsiaTheme="minorEastAsia" w:hAnsiTheme="minorEastAsia" w:hint="eastAsia"/>
          <w:color w:val="000000" w:themeColor="text1"/>
          <w:sz w:val="28"/>
          <w:szCs w:val="28"/>
        </w:rPr>
        <w:t>オフィス（ここでいうオフィスとは労働安全衛生法上の事業場の概念であり、従業員が事務作業を行う事業場</w:t>
      </w:r>
      <w:r w:rsidR="00703F7E" w:rsidRPr="00135C33">
        <w:rPr>
          <w:rFonts w:asciiTheme="minorEastAsia" w:eastAsiaTheme="minorEastAsia" w:hAnsiTheme="minorEastAsia" w:hint="eastAsia"/>
          <w:color w:val="000000" w:themeColor="text1"/>
          <w:sz w:val="28"/>
          <w:szCs w:val="28"/>
        </w:rPr>
        <w:t>（現場事務所含む）</w:t>
      </w:r>
      <w:r w:rsidRPr="00135C33">
        <w:rPr>
          <w:rFonts w:asciiTheme="minorEastAsia" w:eastAsiaTheme="minorEastAsia" w:hAnsiTheme="minorEastAsia" w:hint="eastAsia"/>
          <w:color w:val="000000" w:themeColor="text1"/>
          <w:sz w:val="28"/>
          <w:szCs w:val="28"/>
        </w:rPr>
        <w:t>をいう。）において、</w:t>
      </w:r>
      <w:r w:rsidR="004D23FB" w:rsidRPr="00135C33">
        <w:rPr>
          <w:rFonts w:asciiTheme="minorEastAsia" w:eastAsiaTheme="minorEastAsia" w:hAnsiTheme="minorEastAsia" w:hint="eastAsia"/>
          <w:color w:val="000000" w:themeColor="text1"/>
          <w:sz w:val="28"/>
          <w:szCs w:val="28"/>
        </w:rPr>
        <w:t>建設現</w:t>
      </w:r>
      <w:r w:rsidRPr="00135C33">
        <w:rPr>
          <w:rFonts w:asciiTheme="minorEastAsia" w:eastAsiaTheme="minorEastAsia" w:hAnsiTheme="minorEastAsia" w:hint="eastAsia"/>
          <w:color w:val="000000" w:themeColor="text1"/>
          <w:sz w:val="28"/>
          <w:szCs w:val="28"/>
        </w:rPr>
        <w:t>場</w:t>
      </w:r>
      <w:r w:rsidR="004D23FB" w:rsidRPr="00135C33">
        <w:rPr>
          <w:rFonts w:asciiTheme="minorEastAsia" w:eastAsiaTheme="minorEastAsia" w:hAnsiTheme="minorEastAsia" w:hint="eastAsia"/>
          <w:color w:val="000000" w:themeColor="text1"/>
          <w:sz w:val="28"/>
          <w:szCs w:val="28"/>
        </w:rPr>
        <w:t>等</w:t>
      </w:r>
      <w:r w:rsidRPr="00135C33">
        <w:rPr>
          <w:rFonts w:asciiTheme="minorEastAsia" w:eastAsiaTheme="minorEastAsia" w:hAnsiTheme="minorEastAsia" w:hint="eastAsia"/>
          <w:color w:val="000000" w:themeColor="text1"/>
          <w:sz w:val="28"/>
          <w:szCs w:val="28"/>
        </w:rPr>
        <w:t>の実態に応じた新型コロナウイルス感染予防対策を行う際の基本的事項について、参考として整理したものである。</w:t>
      </w:r>
    </w:p>
    <w:p w:rsidR="00361D2D" w:rsidRPr="00135C33" w:rsidRDefault="00361D2D" w:rsidP="00361D2D">
      <w:pPr>
        <w:pStyle w:val="Default"/>
        <w:spacing w:line="360" w:lineRule="exact"/>
        <w:ind w:firstLineChars="100" w:firstLine="280"/>
        <w:rPr>
          <w:rFonts w:asciiTheme="minorEastAsia" w:eastAsiaTheme="minorEastAsia" w:hAnsiTheme="minorEastAsia"/>
          <w:color w:val="000000" w:themeColor="text1"/>
          <w:sz w:val="28"/>
          <w:szCs w:val="28"/>
        </w:rPr>
      </w:pPr>
      <w:r w:rsidRPr="00135C33">
        <w:rPr>
          <w:rFonts w:asciiTheme="minorEastAsia" w:eastAsiaTheme="minorEastAsia" w:hAnsiTheme="minorEastAsia" w:hint="eastAsia"/>
          <w:color w:val="000000" w:themeColor="text1"/>
          <w:sz w:val="28"/>
          <w:szCs w:val="28"/>
        </w:rPr>
        <w:t>事業者は、対処方針の趣旨・内容を十分に理解した上で、本ガイドラインに示された「感染防止のための基本的な考え方」と「講じるべき具体的な対策」等を踏まえ、必要に応じ、衛生委員会等を開催し、</w:t>
      </w:r>
      <w:r w:rsidR="004D23FB" w:rsidRPr="00135C33">
        <w:rPr>
          <w:rFonts w:asciiTheme="minorEastAsia" w:eastAsiaTheme="minorEastAsia" w:hAnsiTheme="minorEastAsia" w:hint="eastAsia"/>
          <w:color w:val="000000" w:themeColor="text1"/>
          <w:sz w:val="28"/>
          <w:szCs w:val="28"/>
        </w:rPr>
        <w:t>建設現場等</w:t>
      </w:r>
      <w:r w:rsidRPr="00135C33">
        <w:rPr>
          <w:rFonts w:asciiTheme="minorEastAsia" w:eastAsiaTheme="minorEastAsia" w:hAnsiTheme="minorEastAsia" w:hint="eastAsia"/>
          <w:color w:val="000000" w:themeColor="text1"/>
          <w:sz w:val="28"/>
          <w:szCs w:val="28"/>
        </w:rPr>
        <w:t>の様態</w:t>
      </w:r>
      <w:r w:rsidR="001A356D" w:rsidRPr="00135C33">
        <w:rPr>
          <w:rFonts w:asciiTheme="minorEastAsia" w:eastAsiaTheme="minorEastAsia" w:hAnsiTheme="minorEastAsia" w:hint="eastAsia"/>
          <w:color w:val="000000" w:themeColor="text1"/>
          <w:sz w:val="28"/>
          <w:szCs w:val="28"/>
        </w:rPr>
        <w:t>等</w:t>
      </w:r>
      <w:r w:rsidRPr="00135C33">
        <w:rPr>
          <w:rFonts w:asciiTheme="minorEastAsia" w:eastAsiaTheme="minorEastAsia" w:hAnsiTheme="minorEastAsia" w:hint="eastAsia"/>
          <w:color w:val="000000" w:themeColor="text1"/>
          <w:sz w:val="28"/>
          <w:szCs w:val="28"/>
        </w:rPr>
        <w:t>を考慮した創意工夫を図りながら、新型コロナウイルスの感染予防に取り組むよう努めてい</w:t>
      </w:r>
      <w:r w:rsidR="004D23FB" w:rsidRPr="00135C33">
        <w:rPr>
          <w:rFonts w:asciiTheme="minorEastAsia" w:eastAsiaTheme="minorEastAsia" w:hAnsiTheme="minorEastAsia" w:hint="eastAsia"/>
          <w:color w:val="000000" w:themeColor="text1"/>
          <w:sz w:val="28"/>
          <w:szCs w:val="28"/>
        </w:rPr>
        <w:t>くことが必要である</w:t>
      </w:r>
      <w:r w:rsidRPr="00135C33">
        <w:rPr>
          <w:rFonts w:asciiTheme="minorEastAsia" w:eastAsiaTheme="minorEastAsia" w:hAnsiTheme="minorEastAsia" w:hint="eastAsia"/>
          <w:color w:val="000000" w:themeColor="text1"/>
          <w:sz w:val="28"/>
          <w:szCs w:val="28"/>
        </w:rPr>
        <w:t>。</w:t>
      </w:r>
    </w:p>
    <w:p w:rsidR="00361D2D" w:rsidRPr="00135C33" w:rsidRDefault="00361D2D" w:rsidP="00361D2D">
      <w:pPr>
        <w:pStyle w:val="Default"/>
        <w:spacing w:line="360" w:lineRule="exact"/>
        <w:ind w:firstLineChars="100" w:firstLine="280"/>
        <w:rPr>
          <w:rFonts w:asciiTheme="minorEastAsia" w:eastAsiaTheme="minorEastAsia" w:hAnsiTheme="minorEastAsia"/>
          <w:color w:val="000000" w:themeColor="text1"/>
          <w:sz w:val="28"/>
          <w:szCs w:val="28"/>
        </w:rPr>
      </w:pPr>
      <w:r w:rsidRPr="00135C33">
        <w:rPr>
          <w:rFonts w:asciiTheme="minorEastAsia" w:eastAsiaTheme="minorEastAsia" w:hAnsiTheme="minorEastAsia" w:hint="eastAsia"/>
          <w:color w:val="000000" w:themeColor="text1"/>
          <w:sz w:val="28"/>
          <w:szCs w:val="28"/>
        </w:rPr>
        <w:t>また、自らの</w:t>
      </w:r>
      <w:r w:rsidR="004D23FB" w:rsidRPr="00135C33">
        <w:rPr>
          <w:rFonts w:asciiTheme="minorEastAsia" w:eastAsiaTheme="minorEastAsia" w:hAnsiTheme="minorEastAsia" w:hint="eastAsia"/>
          <w:color w:val="000000" w:themeColor="text1"/>
          <w:sz w:val="28"/>
          <w:szCs w:val="28"/>
        </w:rPr>
        <w:t>建設現場や</w:t>
      </w:r>
      <w:r w:rsidR="00EE4D74" w:rsidRPr="00135C33">
        <w:rPr>
          <w:rFonts w:asciiTheme="minorEastAsia" w:eastAsiaTheme="minorEastAsia" w:hAnsiTheme="minorEastAsia" w:hint="eastAsia"/>
          <w:color w:val="000000" w:themeColor="text1"/>
          <w:sz w:val="28"/>
          <w:szCs w:val="28"/>
        </w:rPr>
        <w:t>オフィス</w:t>
      </w:r>
      <w:r w:rsidRPr="00135C33">
        <w:rPr>
          <w:rFonts w:asciiTheme="minorEastAsia" w:eastAsiaTheme="minorEastAsia" w:hAnsiTheme="minorEastAsia" w:hint="eastAsia"/>
          <w:color w:val="000000" w:themeColor="text1"/>
          <w:sz w:val="28"/>
          <w:szCs w:val="28"/>
        </w:rPr>
        <w:t>の感染予防対策に留まらず、情報の提供・共有</w:t>
      </w:r>
      <w:r w:rsidR="001A356D" w:rsidRPr="00135C33">
        <w:rPr>
          <w:rFonts w:asciiTheme="minorEastAsia" w:eastAsiaTheme="minorEastAsia" w:hAnsiTheme="minorEastAsia" w:hint="eastAsia"/>
          <w:color w:val="000000" w:themeColor="text1"/>
          <w:sz w:val="28"/>
          <w:szCs w:val="28"/>
        </w:rPr>
        <w:t>等</w:t>
      </w:r>
      <w:r w:rsidRPr="00135C33">
        <w:rPr>
          <w:rFonts w:asciiTheme="minorEastAsia" w:eastAsiaTheme="minorEastAsia" w:hAnsiTheme="minorEastAsia" w:hint="eastAsia"/>
          <w:color w:val="000000" w:themeColor="text1"/>
          <w:sz w:val="28"/>
          <w:szCs w:val="28"/>
        </w:rPr>
        <w:t>を通じ、取引先企業、医療関係者を含む他の事業者の感染拡大防止対策の支援に積極的に貢献していくことをお願いしたい。</w:t>
      </w:r>
    </w:p>
    <w:p w:rsidR="004D23FB" w:rsidRPr="00135C33" w:rsidRDefault="00361D2D" w:rsidP="00E56C78">
      <w:pPr>
        <w:widowControl/>
        <w:spacing w:line="360" w:lineRule="exact"/>
        <w:ind w:firstLineChars="100" w:firstLine="28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本ガイドラインは、緊急事態宣言下はもとより、緊急事態宣言</w:t>
      </w:r>
      <w:r w:rsidR="003B3CA7" w:rsidRPr="00135C33">
        <w:rPr>
          <w:rFonts w:asciiTheme="minorEastAsia" w:hAnsiTheme="minorEastAsia" w:hint="eastAsia"/>
          <w:color w:val="000000" w:themeColor="text1"/>
          <w:sz w:val="28"/>
          <w:szCs w:val="28"/>
        </w:rPr>
        <w:t>時以外</w:t>
      </w:r>
      <w:r w:rsidRPr="00135C33">
        <w:rPr>
          <w:rFonts w:asciiTheme="minorEastAsia" w:hAnsiTheme="minorEastAsia" w:hint="eastAsia"/>
          <w:color w:val="000000" w:themeColor="text1"/>
          <w:sz w:val="28"/>
          <w:szCs w:val="28"/>
        </w:rPr>
        <w:t>においても、新型コロナウイルス感染症の感染リスクが低減し、早期診断から重症化予防までの治療法の確立、ワクチンの開発</w:t>
      </w:r>
      <w:r w:rsidR="001A356D" w:rsidRPr="00135C33">
        <w:rPr>
          <w:rFonts w:asciiTheme="minorEastAsia" w:hAnsiTheme="minorEastAsia" w:hint="eastAsia"/>
          <w:color w:val="000000" w:themeColor="text1"/>
          <w:sz w:val="28"/>
          <w:szCs w:val="28"/>
        </w:rPr>
        <w:t>等</w:t>
      </w:r>
      <w:r w:rsidRPr="00135C33">
        <w:rPr>
          <w:rFonts w:asciiTheme="minorEastAsia" w:hAnsiTheme="minorEastAsia" w:hint="eastAsia"/>
          <w:color w:val="000000" w:themeColor="text1"/>
          <w:sz w:val="28"/>
          <w:szCs w:val="28"/>
        </w:rPr>
        <w:t>により企業の関係者の健康</w:t>
      </w:r>
      <w:r w:rsidRPr="00135C33">
        <w:rPr>
          <w:rFonts w:asciiTheme="minorEastAsia" w:hAnsiTheme="minorEastAsia" w:hint="eastAsia"/>
          <w:color w:val="000000" w:themeColor="text1"/>
          <w:sz w:val="28"/>
          <w:szCs w:val="28"/>
        </w:rPr>
        <w:lastRenderedPageBreak/>
        <w:t>と安全・安心を十分に確保できる段階に至るまでの間の事業活動に用いられるべきものである。本ガイドラインの内容は、関係省庁や専門家の知見を得て作成したものである。今後も、感染症の動向や専門家の知見、対処方針の改定等を踏まえ、適宜、必要な見直しを行うものとする。</w:t>
      </w:r>
    </w:p>
    <w:p w:rsidR="004D23FB" w:rsidRPr="00135C33" w:rsidRDefault="004D23FB">
      <w:pPr>
        <w:widowControl/>
        <w:jc w:val="left"/>
        <w:rPr>
          <w:rFonts w:asciiTheme="minorEastAsia" w:hAnsiTheme="minorEastAsia"/>
          <w:color w:val="000000" w:themeColor="text1"/>
          <w:sz w:val="28"/>
          <w:szCs w:val="28"/>
        </w:rPr>
      </w:pPr>
      <w:r w:rsidRPr="00135C33">
        <w:rPr>
          <w:rFonts w:asciiTheme="minorEastAsia" w:hAnsiTheme="minorEastAsia"/>
          <w:color w:val="000000" w:themeColor="text1"/>
          <w:sz w:val="28"/>
          <w:szCs w:val="28"/>
        </w:rPr>
        <w:br w:type="page"/>
      </w:r>
    </w:p>
    <w:p w:rsidR="00E43941" w:rsidRPr="00135C33" w:rsidRDefault="00E43941" w:rsidP="00744402">
      <w:pPr>
        <w:widowControl/>
        <w:spacing w:line="400" w:lineRule="exact"/>
        <w:jc w:val="left"/>
        <w:rPr>
          <w:rFonts w:asciiTheme="minorEastAsia" w:hAnsiTheme="minorEastAsia"/>
          <w:color w:val="000000" w:themeColor="text1"/>
          <w:sz w:val="28"/>
          <w:szCs w:val="28"/>
        </w:rPr>
      </w:pPr>
      <w:r w:rsidRPr="00135C33">
        <w:rPr>
          <w:rFonts w:asciiTheme="minorEastAsia" w:hAnsiTheme="minorEastAsia" w:hint="eastAsia"/>
          <w:b/>
          <w:color w:val="000000" w:themeColor="text1"/>
          <w:sz w:val="28"/>
          <w:szCs w:val="28"/>
        </w:rPr>
        <w:lastRenderedPageBreak/>
        <w:t>２．感染防止のための基本的な考え方</w:t>
      </w:r>
    </w:p>
    <w:p w:rsidR="00DB646E" w:rsidRDefault="003B5E05">
      <w:pPr>
        <w:widowControl/>
        <w:spacing w:line="400" w:lineRule="exact"/>
        <w:jc w:val="left"/>
        <w:rPr>
          <w:ins w:id="5" w:author="ㅤ" w:date="2020-08-12T15:02:00Z"/>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w:t>
      </w:r>
      <w:r w:rsidR="007B74DD" w:rsidRPr="00135C33">
        <w:rPr>
          <w:rFonts w:asciiTheme="minorEastAsia" w:hAnsiTheme="minorEastAsia" w:hint="eastAsia"/>
          <w:color w:val="000000" w:themeColor="text1"/>
          <w:sz w:val="28"/>
          <w:szCs w:val="28"/>
        </w:rPr>
        <w:t>事業者は、</w:t>
      </w:r>
      <w:r w:rsidR="00A570A7" w:rsidRPr="00135C33">
        <w:rPr>
          <w:rFonts w:asciiTheme="minorEastAsia" w:hAnsiTheme="minorEastAsia" w:hint="eastAsia"/>
          <w:color w:val="000000" w:themeColor="text1"/>
          <w:sz w:val="28"/>
          <w:szCs w:val="28"/>
        </w:rPr>
        <w:t>建設現場</w:t>
      </w:r>
      <w:r w:rsidR="00C932BB" w:rsidRPr="00135C33">
        <w:rPr>
          <w:rFonts w:asciiTheme="minorEastAsia" w:hAnsiTheme="minorEastAsia" w:hint="eastAsia"/>
          <w:color w:val="000000" w:themeColor="text1"/>
          <w:sz w:val="28"/>
          <w:szCs w:val="28"/>
        </w:rPr>
        <w:t>の立地や</w:t>
      </w:r>
      <w:r w:rsidR="00A570A7" w:rsidRPr="00135C33">
        <w:rPr>
          <w:rFonts w:asciiTheme="minorEastAsia" w:hAnsiTheme="minorEastAsia" w:hint="eastAsia"/>
          <w:color w:val="000000" w:themeColor="text1"/>
          <w:sz w:val="28"/>
          <w:szCs w:val="28"/>
        </w:rPr>
        <w:t>工事内容</w:t>
      </w:r>
      <w:r w:rsidR="00C932BB" w:rsidRPr="00135C33">
        <w:rPr>
          <w:rFonts w:asciiTheme="minorEastAsia" w:hAnsiTheme="minorEastAsia" w:hint="eastAsia"/>
          <w:color w:val="000000" w:themeColor="text1"/>
          <w:sz w:val="28"/>
          <w:szCs w:val="28"/>
        </w:rPr>
        <w:t>等を十分に踏まえ、</w:t>
      </w:r>
      <w:r w:rsidR="00A570A7" w:rsidRPr="00135C33">
        <w:rPr>
          <w:rFonts w:asciiTheme="minorEastAsia" w:hAnsiTheme="minorEastAsia" w:hint="eastAsia"/>
          <w:color w:val="000000" w:themeColor="text1"/>
          <w:sz w:val="28"/>
          <w:szCs w:val="28"/>
        </w:rPr>
        <w:t>建設現場</w:t>
      </w:r>
      <w:r w:rsidR="00EE4D74" w:rsidRPr="00135C33">
        <w:rPr>
          <w:rFonts w:asciiTheme="minorEastAsia" w:hAnsiTheme="minorEastAsia" w:hint="eastAsia"/>
          <w:color w:val="000000" w:themeColor="text1"/>
          <w:sz w:val="28"/>
          <w:szCs w:val="28"/>
        </w:rPr>
        <w:t>やオフィス等</w:t>
      </w:r>
      <w:r w:rsidR="00A570A7" w:rsidRPr="00135C33">
        <w:rPr>
          <w:rFonts w:asciiTheme="minorEastAsia" w:hAnsiTheme="minorEastAsia" w:hint="eastAsia"/>
          <w:color w:val="000000" w:themeColor="text1"/>
          <w:sz w:val="28"/>
          <w:szCs w:val="28"/>
        </w:rPr>
        <w:t>に移動する</w:t>
      </w:r>
      <w:r w:rsidR="006B4D41" w:rsidRPr="00135C33">
        <w:rPr>
          <w:rFonts w:asciiTheme="minorEastAsia" w:hAnsiTheme="minorEastAsia" w:hint="eastAsia"/>
          <w:color w:val="000000" w:themeColor="text1"/>
          <w:sz w:val="28"/>
          <w:szCs w:val="28"/>
        </w:rPr>
        <w:t>自動車内</w:t>
      </w:r>
      <w:r w:rsidR="00A570A7" w:rsidRPr="00135C33">
        <w:rPr>
          <w:rFonts w:asciiTheme="minorEastAsia" w:hAnsiTheme="minorEastAsia" w:hint="eastAsia"/>
          <w:color w:val="000000" w:themeColor="text1"/>
          <w:sz w:val="28"/>
          <w:szCs w:val="28"/>
        </w:rPr>
        <w:t>や移動</w:t>
      </w:r>
      <w:r w:rsidR="000D6E61" w:rsidRPr="00135C33">
        <w:rPr>
          <w:rFonts w:asciiTheme="minorEastAsia" w:hAnsiTheme="minorEastAsia" w:hint="eastAsia"/>
          <w:color w:val="000000" w:themeColor="text1"/>
          <w:sz w:val="28"/>
          <w:szCs w:val="28"/>
        </w:rPr>
        <w:t>経路、立寄先</w:t>
      </w:r>
      <w:r w:rsidR="00C932BB" w:rsidRPr="00135C33">
        <w:rPr>
          <w:rFonts w:asciiTheme="minorEastAsia" w:hAnsiTheme="minorEastAsia" w:hint="eastAsia"/>
          <w:color w:val="000000" w:themeColor="text1"/>
          <w:sz w:val="28"/>
          <w:szCs w:val="28"/>
        </w:rPr>
        <w:t>や通勤経路を含む周辺地域において、従業員</w:t>
      </w:r>
      <w:r w:rsidR="007E42C1" w:rsidRPr="00135C33">
        <w:rPr>
          <w:rFonts w:asciiTheme="minorEastAsia" w:hAnsiTheme="minorEastAsia" w:hint="eastAsia"/>
          <w:color w:val="000000" w:themeColor="text1"/>
          <w:sz w:val="28"/>
          <w:szCs w:val="28"/>
        </w:rPr>
        <w:t>等</w:t>
      </w:r>
      <w:r w:rsidR="00C932BB" w:rsidRPr="00135C33">
        <w:rPr>
          <w:rFonts w:asciiTheme="minorEastAsia" w:hAnsiTheme="minorEastAsia" w:hint="eastAsia"/>
          <w:color w:val="000000" w:themeColor="text1"/>
          <w:sz w:val="28"/>
          <w:szCs w:val="28"/>
        </w:rPr>
        <w:t>の感染を防止するよう努めるものとする。このため、「三つの密」が生じ、クラスター感染発生リスクの高い状況を回避するため、最大限の対策を講じる。</w:t>
      </w:r>
    </w:p>
    <w:p w:rsidR="00DB646E" w:rsidRDefault="00DB646E" w:rsidP="00704A48">
      <w:pPr>
        <w:widowControl/>
        <w:spacing w:line="400" w:lineRule="exact"/>
        <w:ind w:firstLineChars="100" w:firstLine="280"/>
        <w:jc w:val="left"/>
        <w:rPr>
          <w:ins w:id="6" w:author="ㅤ" w:date="2020-08-13T14:22:00Z"/>
          <w:rFonts w:asciiTheme="minorEastAsia" w:hAnsiTheme="minorEastAsia"/>
          <w:color w:val="000000" w:themeColor="text1"/>
          <w:sz w:val="28"/>
          <w:szCs w:val="28"/>
        </w:rPr>
        <w:pPrChange w:id="7" w:author="ㅤ" w:date="2020-08-13T11:44:00Z">
          <w:pPr>
            <w:widowControl/>
            <w:spacing w:line="400" w:lineRule="exact"/>
            <w:jc w:val="left"/>
          </w:pPr>
        </w:pPrChange>
      </w:pPr>
      <w:ins w:id="8" w:author="ㅤ" w:date="2020-08-13T10:15:00Z">
        <w:r w:rsidRPr="00DB646E">
          <w:rPr>
            <w:rFonts w:asciiTheme="minorEastAsia" w:hAnsiTheme="minorEastAsia" w:hint="eastAsia"/>
            <w:color w:val="000000" w:themeColor="text1"/>
            <w:sz w:val="28"/>
            <w:szCs w:val="28"/>
          </w:rPr>
          <w:t>職場における新型コロナウイルス感染症の大規模な感染拡大を防止するためには、事業者、</w:t>
        </w:r>
      </w:ins>
      <w:ins w:id="9" w:author="ㅤ" w:date="2020-08-13T17:23:00Z">
        <w:r w:rsidR="00660BAE">
          <w:rPr>
            <w:rFonts w:asciiTheme="minorEastAsia" w:hAnsiTheme="minorEastAsia" w:hint="eastAsia"/>
            <w:color w:val="000000" w:themeColor="text1"/>
            <w:sz w:val="28"/>
            <w:szCs w:val="28"/>
          </w:rPr>
          <w:t>従</w:t>
        </w:r>
      </w:ins>
      <w:ins w:id="10" w:author="ㅤ" w:date="2020-08-13T10:18:00Z">
        <w:r>
          <w:rPr>
            <w:rFonts w:asciiTheme="minorEastAsia" w:hAnsiTheme="minorEastAsia" w:hint="eastAsia"/>
            <w:color w:val="000000" w:themeColor="text1"/>
            <w:sz w:val="28"/>
            <w:szCs w:val="28"/>
          </w:rPr>
          <w:t>業員等</w:t>
        </w:r>
      </w:ins>
      <w:ins w:id="11" w:author="ㅤ" w:date="2020-08-13T10:15:00Z">
        <w:r w:rsidRPr="00DB646E">
          <w:rPr>
            <w:rFonts w:asciiTheme="minorEastAsia" w:hAnsiTheme="minorEastAsia" w:hint="eastAsia"/>
            <w:color w:val="000000" w:themeColor="text1"/>
            <w:sz w:val="28"/>
            <w:szCs w:val="28"/>
          </w:rPr>
          <w:t>それぞれが、職場内外での感染防止行動の徹底について正しい知識を持って、</w:t>
        </w:r>
      </w:ins>
      <w:ins w:id="12" w:author="ㅤ" w:date="2020-08-13T10:18:00Z">
        <w:r>
          <w:rPr>
            <w:rFonts w:asciiTheme="minorEastAsia" w:hAnsiTheme="minorEastAsia" w:hint="eastAsia"/>
            <w:color w:val="000000" w:themeColor="text1"/>
            <w:sz w:val="28"/>
            <w:szCs w:val="28"/>
          </w:rPr>
          <w:t>建設現場やオフィス等</w:t>
        </w:r>
      </w:ins>
      <w:ins w:id="13" w:author="ㅤ" w:date="2020-08-13T10:15:00Z">
        <w:r w:rsidRPr="00DB646E">
          <w:rPr>
            <w:rFonts w:asciiTheme="minorEastAsia" w:hAnsiTheme="minorEastAsia" w:hint="eastAsia"/>
            <w:color w:val="000000" w:themeColor="text1"/>
            <w:sz w:val="28"/>
            <w:szCs w:val="28"/>
          </w:rPr>
          <w:t>の実態に即した対策に取り組</w:t>
        </w:r>
      </w:ins>
      <w:ins w:id="14" w:author="ㅤ" w:date="2020-08-13T10:18:00Z">
        <w:r>
          <w:rPr>
            <w:rFonts w:asciiTheme="minorEastAsia" w:hAnsiTheme="minorEastAsia" w:hint="eastAsia"/>
            <w:color w:val="000000" w:themeColor="text1"/>
            <w:sz w:val="28"/>
            <w:szCs w:val="28"/>
          </w:rPr>
          <w:t>むこと</w:t>
        </w:r>
      </w:ins>
      <w:ins w:id="15" w:author="ㅤ" w:date="2020-08-13T10:15:00Z">
        <w:r w:rsidRPr="00DB646E">
          <w:rPr>
            <w:rFonts w:asciiTheme="minorEastAsia" w:hAnsiTheme="minorEastAsia" w:hint="eastAsia"/>
            <w:color w:val="000000" w:themeColor="text1"/>
            <w:sz w:val="28"/>
            <w:szCs w:val="28"/>
          </w:rPr>
          <w:t>が必要である。このため、事業者においては、新型コロナウイルス感染症の拡大防止に積極的に取り組む方針を定め、全ての</w:t>
        </w:r>
      </w:ins>
      <w:ins w:id="16" w:author="ㅤ" w:date="2020-08-13T17:23:00Z">
        <w:r w:rsidR="00660BAE">
          <w:rPr>
            <w:rFonts w:asciiTheme="minorEastAsia" w:hAnsiTheme="minorEastAsia" w:hint="eastAsia"/>
            <w:color w:val="000000" w:themeColor="text1"/>
            <w:sz w:val="28"/>
            <w:szCs w:val="28"/>
          </w:rPr>
          <w:t>従</w:t>
        </w:r>
      </w:ins>
      <w:ins w:id="17" w:author="ㅤ" w:date="2020-08-13T10:18:00Z">
        <w:r>
          <w:rPr>
            <w:rFonts w:asciiTheme="minorEastAsia" w:hAnsiTheme="minorEastAsia" w:hint="eastAsia"/>
            <w:color w:val="000000" w:themeColor="text1"/>
            <w:sz w:val="28"/>
            <w:szCs w:val="28"/>
          </w:rPr>
          <w:t>業員等</w:t>
        </w:r>
      </w:ins>
      <w:ins w:id="18" w:author="ㅤ" w:date="2020-08-13T10:15:00Z">
        <w:r w:rsidRPr="00DB646E">
          <w:rPr>
            <w:rFonts w:asciiTheme="minorEastAsia" w:hAnsiTheme="minorEastAsia" w:hint="eastAsia"/>
            <w:color w:val="000000" w:themeColor="text1"/>
            <w:sz w:val="28"/>
            <w:szCs w:val="28"/>
          </w:rPr>
          <w:t>に伝え</w:t>
        </w:r>
      </w:ins>
      <w:ins w:id="19" w:author="ㅤ" w:date="2020-08-13T10:16:00Z">
        <w:r>
          <w:rPr>
            <w:rFonts w:asciiTheme="minorEastAsia" w:hAnsiTheme="minorEastAsia" w:hint="eastAsia"/>
            <w:color w:val="000000" w:themeColor="text1"/>
            <w:sz w:val="28"/>
            <w:szCs w:val="28"/>
          </w:rPr>
          <w:t>る</w:t>
        </w:r>
      </w:ins>
      <w:ins w:id="20" w:author="ㅤ" w:date="2020-08-13T10:15:00Z">
        <w:r w:rsidRPr="00DB646E">
          <w:rPr>
            <w:rFonts w:asciiTheme="minorEastAsia" w:hAnsiTheme="minorEastAsia" w:hint="eastAsia"/>
            <w:color w:val="000000" w:themeColor="text1"/>
            <w:sz w:val="28"/>
            <w:szCs w:val="28"/>
          </w:rPr>
          <w:t>とともに、</w:t>
        </w:r>
      </w:ins>
      <w:ins w:id="21" w:author="ㅤ" w:date="2020-08-13T17:23:00Z">
        <w:r w:rsidR="00660BAE">
          <w:rPr>
            <w:rFonts w:asciiTheme="minorEastAsia" w:hAnsiTheme="minorEastAsia" w:hint="eastAsia"/>
            <w:color w:val="000000" w:themeColor="text1"/>
            <w:sz w:val="28"/>
            <w:szCs w:val="28"/>
          </w:rPr>
          <w:t>従</w:t>
        </w:r>
      </w:ins>
      <w:ins w:id="22" w:author="ㅤ" w:date="2020-08-13T10:19:00Z">
        <w:r>
          <w:rPr>
            <w:rFonts w:asciiTheme="minorEastAsia" w:hAnsiTheme="minorEastAsia" w:hint="eastAsia"/>
            <w:color w:val="000000" w:themeColor="text1"/>
            <w:sz w:val="28"/>
            <w:szCs w:val="28"/>
          </w:rPr>
          <w:t>業員等</w:t>
        </w:r>
      </w:ins>
      <w:ins w:id="23" w:author="ㅤ" w:date="2020-08-13T10:15:00Z">
        <w:r w:rsidRPr="00DB646E">
          <w:rPr>
            <w:rFonts w:asciiTheme="minorEastAsia" w:hAnsiTheme="minorEastAsia" w:hint="eastAsia"/>
            <w:color w:val="000000" w:themeColor="text1"/>
            <w:sz w:val="28"/>
            <w:szCs w:val="28"/>
          </w:rPr>
          <w:t>も取組の趣旨を踏まえて感染拡大防止に向けた一人一人の行動変容を心がけ</w:t>
        </w:r>
      </w:ins>
      <w:ins w:id="24" w:author="ㅤ" w:date="2020-08-13T10:16:00Z">
        <w:r>
          <w:rPr>
            <w:rFonts w:asciiTheme="minorEastAsia" w:hAnsiTheme="minorEastAsia" w:hint="eastAsia"/>
            <w:color w:val="000000" w:themeColor="text1"/>
            <w:sz w:val="28"/>
            <w:szCs w:val="28"/>
          </w:rPr>
          <w:t>る</w:t>
        </w:r>
      </w:ins>
      <w:ins w:id="25" w:author="ㅤ" w:date="2020-08-13T10:15:00Z">
        <w:r w:rsidRPr="00DB646E">
          <w:rPr>
            <w:rFonts w:asciiTheme="minorEastAsia" w:hAnsiTheme="minorEastAsia" w:hint="eastAsia"/>
            <w:color w:val="000000" w:themeColor="text1"/>
            <w:sz w:val="28"/>
            <w:szCs w:val="28"/>
          </w:rPr>
          <w:t>。</w:t>
        </w:r>
      </w:ins>
    </w:p>
    <w:p w:rsidR="00861EA0" w:rsidRDefault="0083561B" w:rsidP="0083561B">
      <w:pPr>
        <w:widowControl/>
        <w:spacing w:line="400" w:lineRule="exact"/>
        <w:ind w:firstLineChars="100" w:firstLine="280"/>
        <w:jc w:val="left"/>
        <w:rPr>
          <w:ins w:id="26" w:author="ㅤ" w:date="2020-08-13T15:48:00Z"/>
          <w:rFonts w:asciiTheme="minorEastAsia" w:hAnsiTheme="minorEastAsia"/>
          <w:color w:val="000000" w:themeColor="text1"/>
          <w:sz w:val="28"/>
          <w:szCs w:val="28"/>
        </w:rPr>
        <w:pPrChange w:id="27" w:author="ㅤ" w:date="2020-08-13T14:27:00Z">
          <w:pPr>
            <w:widowControl/>
            <w:spacing w:line="400" w:lineRule="exact"/>
            <w:jc w:val="left"/>
          </w:pPr>
        </w:pPrChange>
      </w:pPr>
      <w:ins w:id="28" w:author="ㅤ" w:date="2020-08-13T14:27:00Z">
        <w:r w:rsidRPr="0083561B">
          <w:rPr>
            <w:rFonts w:asciiTheme="minorEastAsia" w:hAnsiTheme="minorEastAsia" w:hint="eastAsia"/>
            <w:color w:val="000000" w:themeColor="text1"/>
            <w:sz w:val="28"/>
            <w:szCs w:val="28"/>
          </w:rPr>
          <w:t>具体的には、①労働衛生管理体制の再確認、②換気の徹底等の作業環境管理、③職場の実態に応じた作業管理、④手洗いの励行など感染予防に関する基本的な知識も含めた労働衛生教育、⑤日々の体調管理等も含めた健康管理に留意して取組を実施</w:t>
        </w:r>
        <w:r>
          <w:rPr>
            <w:rFonts w:asciiTheme="minorEastAsia" w:hAnsiTheme="minorEastAsia" w:hint="eastAsia"/>
            <w:color w:val="000000" w:themeColor="text1"/>
            <w:sz w:val="28"/>
            <w:szCs w:val="28"/>
          </w:rPr>
          <w:t>する。</w:t>
        </w:r>
      </w:ins>
    </w:p>
    <w:p w:rsidR="00D8045C" w:rsidRPr="00135C33" w:rsidRDefault="00D8045C" w:rsidP="00D8045C">
      <w:pPr>
        <w:widowControl/>
        <w:spacing w:line="400" w:lineRule="exact"/>
        <w:ind w:firstLineChars="100" w:firstLine="280"/>
        <w:jc w:val="left"/>
        <w:rPr>
          <w:ins w:id="29" w:author="ㅤ" w:date="2020-08-13T18:51:00Z"/>
          <w:rFonts w:asciiTheme="minorEastAsia" w:hAnsiTheme="minorEastAsia" w:hint="eastAsia"/>
          <w:color w:val="000000" w:themeColor="text1"/>
          <w:sz w:val="28"/>
          <w:szCs w:val="28"/>
        </w:rPr>
      </w:pPr>
      <w:ins w:id="30" w:author="ㅤ" w:date="2020-08-13T18:51:00Z">
        <w:r>
          <w:rPr>
            <w:rFonts w:asciiTheme="minorEastAsia" w:hAnsiTheme="minorEastAsia" w:hint="eastAsia"/>
            <w:color w:val="000000" w:themeColor="text1"/>
            <w:sz w:val="28"/>
            <w:szCs w:val="28"/>
          </w:rPr>
          <w:t>特に、「三つの密」が生じやすいと考えられる建築工事の現場やオフィスにおいては、感染防止対策の徹底に注意が必要である。</w:t>
        </w:r>
      </w:ins>
    </w:p>
    <w:p w:rsidR="00A91EE4" w:rsidRPr="00135C33" w:rsidRDefault="00A91EE4" w:rsidP="0083561B">
      <w:pPr>
        <w:widowControl/>
        <w:spacing w:line="400" w:lineRule="exact"/>
        <w:ind w:firstLineChars="100" w:firstLine="280"/>
        <w:jc w:val="left"/>
        <w:rPr>
          <w:ins w:id="31" w:author="ㅤ" w:date="2020-08-13T10:15:00Z"/>
          <w:rFonts w:asciiTheme="minorEastAsia" w:hAnsiTheme="minorEastAsia" w:hint="eastAsia"/>
          <w:color w:val="000000" w:themeColor="text1"/>
          <w:sz w:val="28"/>
          <w:szCs w:val="28"/>
        </w:rPr>
        <w:pPrChange w:id="32" w:author="ㅤ" w:date="2020-08-13T14:27:00Z">
          <w:pPr>
            <w:widowControl/>
            <w:spacing w:line="400" w:lineRule="exact"/>
            <w:jc w:val="left"/>
          </w:pPr>
        </w:pPrChange>
      </w:pPr>
    </w:p>
    <w:p w:rsidR="00281302" w:rsidRPr="00135C33" w:rsidRDefault="00281302" w:rsidP="00281302">
      <w:pPr>
        <w:widowControl/>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t>３．講じるべき具体的な対策</w:t>
      </w:r>
    </w:p>
    <w:p w:rsidR="00440E78" w:rsidRPr="00135C33" w:rsidRDefault="00F80908" w:rsidP="00744402">
      <w:pPr>
        <w:widowControl/>
        <w:spacing w:line="400" w:lineRule="exact"/>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t>（</w:t>
      </w:r>
      <w:r w:rsidR="00415FB8" w:rsidRPr="00135C33">
        <w:rPr>
          <w:rFonts w:asciiTheme="minorEastAsia" w:hAnsiTheme="minorEastAsia" w:hint="eastAsia"/>
          <w:b/>
          <w:color w:val="000000" w:themeColor="text1"/>
          <w:sz w:val="28"/>
          <w:szCs w:val="28"/>
        </w:rPr>
        <w:t>１</w:t>
      </w:r>
      <w:r w:rsidR="009502D9" w:rsidRPr="00135C33">
        <w:rPr>
          <w:rFonts w:asciiTheme="minorEastAsia" w:hAnsiTheme="minorEastAsia" w:hint="eastAsia"/>
          <w:b/>
          <w:color w:val="000000" w:themeColor="text1"/>
          <w:sz w:val="28"/>
          <w:szCs w:val="28"/>
        </w:rPr>
        <w:t>）</w:t>
      </w:r>
      <w:r w:rsidR="00A05500" w:rsidRPr="00135C33">
        <w:rPr>
          <w:rFonts w:asciiTheme="minorEastAsia" w:hAnsiTheme="minorEastAsia" w:hint="eastAsia"/>
          <w:b/>
          <w:color w:val="000000" w:themeColor="text1"/>
          <w:sz w:val="28"/>
          <w:szCs w:val="28"/>
        </w:rPr>
        <w:t>感染予防対策の体制</w:t>
      </w:r>
    </w:p>
    <w:p w:rsidR="00744402" w:rsidRPr="00135C33" w:rsidRDefault="00744402" w:rsidP="00744402">
      <w:pPr>
        <w:pStyle w:val="ad"/>
        <w:widowControl/>
        <w:numPr>
          <w:ilvl w:val="0"/>
          <w:numId w:val="6"/>
        </w:numPr>
        <w:spacing w:line="400" w:lineRule="exact"/>
        <w:ind w:leftChars="0" w:left="567" w:hanging="357"/>
        <w:jc w:val="left"/>
        <w:rPr>
          <w:rFonts w:asciiTheme="minorEastAsia" w:hAnsiTheme="minorEastAsia"/>
          <w:color w:val="000000" w:themeColor="text1"/>
          <w:sz w:val="28"/>
          <w:szCs w:val="28"/>
        </w:rPr>
      </w:pPr>
      <w:r w:rsidRPr="00135C33">
        <w:rPr>
          <w:rFonts w:hint="eastAsia"/>
          <w:color w:val="000000" w:themeColor="text1"/>
          <w:sz w:val="28"/>
          <w:szCs w:val="23"/>
        </w:rPr>
        <w:t>経営トップが率先し、新型コロナウイルス感染防止のための対策の策定・変更について検討する体制を整える。</w:t>
      </w:r>
    </w:p>
    <w:p w:rsidR="00744402" w:rsidRPr="00135C33" w:rsidRDefault="0007396D" w:rsidP="00744402">
      <w:pPr>
        <w:pStyle w:val="ad"/>
        <w:widowControl/>
        <w:numPr>
          <w:ilvl w:val="0"/>
          <w:numId w:val="6"/>
        </w:numPr>
        <w:spacing w:line="400" w:lineRule="exact"/>
        <w:ind w:leftChars="0" w:left="567" w:hanging="357"/>
        <w:jc w:val="left"/>
        <w:rPr>
          <w:rFonts w:asciiTheme="minorEastAsia" w:hAnsiTheme="minorEastAsia"/>
          <w:color w:val="000000" w:themeColor="text1"/>
          <w:sz w:val="28"/>
          <w:szCs w:val="28"/>
        </w:rPr>
      </w:pPr>
      <w:r w:rsidRPr="00135C33">
        <w:rPr>
          <w:rFonts w:hint="eastAsia"/>
          <w:color w:val="000000" w:themeColor="text1"/>
          <w:kern w:val="0"/>
          <w:sz w:val="28"/>
        </w:rPr>
        <w:t>感染症の予防及び感染症の患者に対する医療に関する法律</w:t>
      </w:r>
      <w:r w:rsidR="00744402" w:rsidRPr="00135C33">
        <w:rPr>
          <w:rFonts w:hint="eastAsia"/>
          <w:color w:val="000000" w:themeColor="text1"/>
          <w:sz w:val="28"/>
          <w:szCs w:val="23"/>
        </w:rPr>
        <w:t>、新型インフルエンザ等対策特別措置法等の関連法令上の義務を遵守するとともに、労働安全衛生関係法令を踏まえ、衛生委員会や産業医等の産業保健スタッフの活用を図る。</w:t>
      </w:r>
    </w:p>
    <w:p w:rsidR="00440E78" w:rsidRPr="00135C33" w:rsidRDefault="00744402" w:rsidP="00744402">
      <w:pPr>
        <w:pStyle w:val="ad"/>
        <w:widowControl/>
        <w:numPr>
          <w:ilvl w:val="0"/>
          <w:numId w:val="6"/>
        </w:numPr>
        <w:spacing w:line="400" w:lineRule="exact"/>
        <w:ind w:leftChars="0" w:left="567" w:hanging="357"/>
        <w:jc w:val="left"/>
        <w:rPr>
          <w:rFonts w:asciiTheme="minorEastAsia" w:hAnsiTheme="minorEastAsia"/>
          <w:color w:val="000000" w:themeColor="text1"/>
          <w:sz w:val="28"/>
          <w:szCs w:val="28"/>
        </w:rPr>
      </w:pPr>
      <w:r w:rsidRPr="00135C33">
        <w:rPr>
          <w:rFonts w:hint="eastAsia"/>
          <w:color w:val="000000" w:themeColor="text1"/>
          <w:sz w:val="28"/>
          <w:szCs w:val="23"/>
        </w:rPr>
        <w:t>国・地方自治体・建設業者団体等を通じ、新型コロナウイルス感染症に関する正確な情報を常時収集する。</w:t>
      </w:r>
    </w:p>
    <w:p w:rsidR="00A05500" w:rsidRPr="00135C33" w:rsidRDefault="00A05500" w:rsidP="000D6E61">
      <w:pPr>
        <w:pStyle w:val="ad"/>
        <w:widowControl/>
        <w:spacing w:line="400" w:lineRule="exact"/>
        <w:ind w:leftChars="0" w:left="567"/>
        <w:jc w:val="left"/>
        <w:rPr>
          <w:rFonts w:asciiTheme="minorEastAsia" w:hAnsiTheme="minorEastAsia"/>
          <w:color w:val="000000" w:themeColor="text1"/>
          <w:sz w:val="28"/>
          <w:szCs w:val="28"/>
        </w:rPr>
      </w:pPr>
    </w:p>
    <w:p w:rsidR="00A05500" w:rsidRPr="00135C33" w:rsidRDefault="00415FB8" w:rsidP="00A05500">
      <w:pPr>
        <w:widowControl/>
        <w:spacing w:line="400" w:lineRule="exact"/>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t>（２</w:t>
      </w:r>
      <w:r w:rsidR="000E0131" w:rsidRPr="00135C33">
        <w:rPr>
          <w:rFonts w:asciiTheme="minorEastAsia" w:hAnsiTheme="minorEastAsia" w:hint="eastAsia"/>
          <w:b/>
          <w:color w:val="000000" w:themeColor="text1"/>
          <w:sz w:val="28"/>
          <w:szCs w:val="28"/>
        </w:rPr>
        <w:t>）健康確保</w:t>
      </w:r>
    </w:p>
    <w:p w:rsidR="00440E78" w:rsidRPr="00135C33" w:rsidRDefault="00A05500" w:rsidP="00703F7E">
      <w:pPr>
        <w:pStyle w:val="ad"/>
        <w:widowControl/>
        <w:numPr>
          <w:ilvl w:val="0"/>
          <w:numId w:val="6"/>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従業員</w:t>
      </w:r>
      <w:r w:rsidR="00485AC7" w:rsidRPr="00135C33">
        <w:rPr>
          <w:rFonts w:asciiTheme="minorEastAsia" w:hAnsiTheme="minorEastAsia" w:hint="eastAsia"/>
          <w:color w:val="000000" w:themeColor="text1"/>
          <w:sz w:val="28"/>
          <w:szCs w:val="28"/>
        </w:rPr>
        <w:t>や</w:t>
      </w:r>
      <w:r w:rsidR="0007508C" w:rsidRPr="00135C33">
        <w:rPr>
          <w:rFonts w:asciiTheme="minorEastAsia" w:hAnsiTheme="minorEastAsia" w:hint="eastAsia"/>
          <w:color w:val="000000" w:themeColor="text1"/>
          <w:sz w:val="28"/>
          <w:szCs w:val="28"/>
        </w:rPr>
        <w:t>作業員</w:t>
      </w:r>
      <w:r w:rsidR="00485AC7" w:rsidRPr="00135C33">
        <w:rPr>
          <w:rFonts w:asciiTheme="minorEastAsia" w:hAnsiTheme="minorEastAsia" w:hint="eastAsia"/>
          <w:color w:val="000000" w:themeColor="text1"/>
          <w:sz w:val="28"/>
          <w:szCs w:val="28"/>
        </w:rPr>
        <w:t>（元請・下請問わず。一人親方を含む。以下同じ。）</w:t>
      </w:r>
      <w:r w:rsidR="00440E78" w:rsidRPr="00135C33">
        <w:rPr>
          <w:rFonts w:hint="eastAsia"/>
          <w:color w:val="000000" w:themeColor="text1"/>
          <w:sz w:val="28"/>
          <w:szCs w:val="28"/>
        </w:rPr>
        <w:t>に対し、出勤前に、体温や新型コロナウイルスへの感染を疑われる症状の有</w:t>
      </w:r>
      <w:r w:rsidR="00440E78" w:rsidRPr="00135C33">
        <w:rPr>
          <w:rFonts w:hint="eastAsia"/>
          <w:color w:val="000000" w:themeColor="text1"/>
          <w:sz w:val="28"/>
          <w:szCs w:val="28"/>
        </w:rPr>
        <w:lastRenderedPageBreak/>
        <w:t>無を確認させる。体調の思わしくない者には各種休暇制度の取得を奨励する。また、勤務中に体調が悪くなった従業員</w:t>
      </w:r>
      <w:r w:rsidR="0007508C" w:rsidRPr="00135C33">
        <w:rPr>
          <w:rFonts w:hint="eastAsia"/>
          <w:color w:val="000000" w:themeColor="text1"/>
          <w:sz w:val="28"/>
          <w:szCs w:val="28"/>
        </w:rPr>
        <w:t>・作業員</w:t>
      </w:r>
      <w:r w:rsidR="00440E78" w:rsidRPr="00135C33">
        <w:rPr>
          <w:rFonts w:hint="eastAsia"/>
          <w:color w:val="000000" w:themeColor="text1"/>
          <w:sz w:val="28"/>
          <w:szCs w:val="28"/>
        </w:rPr>
        <w:t>は、必要に応じ、直ちに帰宅させ、自宅待機とする。</w:t>
      </w:r>
    </w:p>
    <w:p w:rsidR="00A05500" w:rsidRPr="00135C33" w:rsidRDefault="00440E78" w:rsidP="00440E78">
      <w:pPr>
        <w:pStyle w:val="ad"/>
        <w:widowControl/>
        <w:numPr>
          <w:ilvl w:val="0"/>
          <w:numId w:val="6"/>
        </w:numPr>
        <w:spacing w:line="400" w:lineRule="exact"/>
        <w:ind w:leftChars="0" w:left="567" w:hanging="357"/>
        <w:jc w:val="left"/>
        <w:rPr>
          <w:rFonts w:asciiTheme="minorEastAsia" w:hAnsiTheme="minorEastAsia"/>
          <w:color w:val="000000" w:themeColor="text1"/>
          <w:sz w:val="28"/>
          <w:szCs w:val="28"/>
        </w:rPr>
      </w:pPr>
      <w:r w:rsidRPr="00135C33">
        <w:rPr>
          <w:rFonts w:hint="eastAsia"/>
          <w:color w:val="000000" w:themeColor="text1"/>
          <w:sz w:val="28"/>
          <w:szCs w:val="28"/>
        </w:rPr>
        <w:t>発熱</w:t>
      </w:r>
      <w:r w:rsidR="001A356D" w:rsidRPr="00135C33">
        <w:rPr>
          <w:rFonts w:hint="eastAsia"/>
          <w:color w:val="000000" w:themeColor="text1"/>
          <w:sz w:val="28"/>
          <w:szCs w:val="28"/>
        </w:rPr>
        <w:t>等</w:t>
      </w:r>
      <w:r w:rsidRPr="00135C33">
        <w:rPr>
          <w:rFonts w:hint="eastAsia"/>
          <w:color w:val="000000" w:themeColor="text1"/>
          <w:sz w:val="28"/>
          <w:szCs w:val="28"/>
        </w:rPr>
        <w:t>の症状により自宅で療養することとなった従業員</w:t>
      </w:r>
      <w:r w:rsidR="0007508C" w:rsidRPr="00135C33">
        <w:rPr>
          <w:rFonts w:hint="eastAsia"/>
          <w:color w:val="000000" w:themeColor="text1"/>
          <w:sz w:val="28"/>
          <w:szCs w:val="28"/>
        </w:rPr>
        <w:t>・作業員</w:t>
      </w:r>
      <w:r w:rsidRPr="00135C33">
        <w:rPr>
          <w:rFonts w:hint="eastAsia"/>
          <w:color w:val="000000" w:themeColor="text1"/>
          <w:sz w:val="28"/>
          <w:szCs w:val="28"/>
        </w:rPr>
        <w:t>は毎日、健康状態を確認した上で、症状がなくなり、出社判断を行う際には、学会の指針</w:t>
      </w:r>
      <w:r w:rsidR="000E0131" w:rsidRPr="00135C33">
        <w:rPr>
          <w:rStyle w:val="af0"/>
          <w:color w:val="000000" w:themeColor="text1"/>
          <w:sz w:val="28"/>
          <w:szCs w:val="28"/>
        </w:rPr>
        <w:footnoteReference w:id="3"/>
      </w:r>
      <w:r w:rsidR="001A356D" w:rsidRPr="00135C33">
        <w:rPr>
          <w:rFonts w:hint="eastAsia"/>
          <w:color w:val="000000" w:themeColor="text1"/>
          <w:sz w:val="28"/>
          <w:szCs w:val="28"/>
        </w:rPr>
        <w:t>等</w:t>
      </w:r>
      <w:r w:rsidRPr="00135C33">
        <w:rPr>
          <w:rFonts w:hint="eastAsia"/>
          <w:color w:val="000000" w:themeColor="text1"/>
          <w:sz w:val="28"/>
          <w:szCs w:val="28"/>
        </w:rPr>
        <w:t>を参考にする。症状に改善が見られない場合は、医師や保健所への相談を指示する。</w:t>
      </w:r>
    </w:p>
    <w:p w:rsidR="00440E78" w:rsidRPr="00135C33" w:rsidDel="00D8045C" w:rsidRDefault="000D6E61" w:rsidP="00F9569C">
      <w:pPr>
        <w:pStyle w:val="ad"/>
        <w:widowControl/>
        <w:numPr>
          <w:ilvl w:val="0"/>
          <w:numId w:val="6"/>
        </w:numPr>
        <w:spacing w:line="400" w:lineRule="exact"/>
        <w:ind w:leftChars="0" w:left="567" w:hanging="357"/>
        <w:jc w:val="left"/>
        <w:rPr>
          <w:del w:id="35" w:author="ㅤ" w:date="2020-08-13T18:54:00Z"/>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従業員</w:t>
      </w:r>
      <w:r w:rsidR="0007508C" w:rsidRPr="00135C33">
        <w:rPr>
          <w:rFonts w:asciiTheme="minorEastAsia" w:hAnsiTheme="minorEastAsia" w:hint="eastAsia"/>
          <w:color w:val="000000" w:themeColor="text1"/>
          <w:sz w:val="28"/>
          <w:szCs w:val="28"/>
        </w:rPr>
        <w:t>・作業員</w:t>
      </w:r>
      <w:r w:rsidRPr="00135C33">
        <w:rPr>
          <w:rFonts w:asciiTheme="minorEastAsia" w:hAnsiTheme="minorEastAsia" w:hint="eastAsia"/>
          <w:color w:val="000000" w:themeColor="text1"/>
          <w:sz w:val="28"/>
          <w:szCs w:val="28"/>
        </w:rPr>
        <w:t>に対して、休日はしっかりと睡眠を取り、休養に努めるよう求める。</w:t>
      </w:r>
    </w:p>
    <w:p w:rsidR="006B18B7" w:rsidRPr="00D8045C" w:rsidRDefault="006B18B7" w:rsidP="006B18B7">
      <w:pPr>
        <w:pStyle w:val="ad"/>
        <w:widowControl/>
        <w:numPr>
          <w:ilvl w:val="0"/>
          <w:numId w:val="6"/>
        </w:numPr>
        <w:spacing w:line="400" w:lineRule="exact"/>
        <w:ind w:leftChars="0" w:left="567" w:hanging="357"/>
        <w:jc w:val="left"/>
        <w:rPr>
          <w:rFonts w:asciiTheme="minorEastAsia" w:hAnsiTheme="minorEastAsia" w:hint="eastAsia"/>
          <w:color w:val="000000" w:themeColor="text1"/>
          <w:sz w:val="28"/>
          <w:szCs w:val="28"/>
          <w:rPrChange w:id="36" w:author="ㅤ" w:date="2020-08-13T18:54:00Z">
            <w:rPr>
              <w:rFonts w:hint="eastAsia"/>
            </w:rPr>
          </w:rPrChange>
        </w:rPr>
        <w:pPrChange w:id="37" w:author="ㅤ" w:date="2020-08-13T18:54:00Z">
          <w:pPr>
            <w:widowControl/>
            <w:spacing w:line="400" w:lineRule="exact"/>
            <w:jc w:val="left"/>
          </w:pPr>
        </w:pPrChange>
      </w:pPr>
    </w:p>
    <w:p w:rsidR="00135C33" w:rsidRPr="00135C33" w:rsidRDefault="00135C33" w:rsidP="006B18B7">
      <w:pPr>
        <w:widowControl/>
        <w:spacing w:line="400" w:lineRule="exact"/>
        <w:jc w:val="left"/>
        <w:rPr>
          <w:rFonts w:asciiTheme="minorEastAsia" w:hAnsiTheme="minorEastAsia"/>
          <w:color w:val="000000" w:themeColor="text1"/>
          <w:sz w:val="28"/>
          <w:szCs w:val="28"/>
        </w:rPr>
      </w:pPr>
    </w:p>
    <w:p w:rsidR="00945D21" w:rsidRPr="00135C33" w:rsidRDefault="00945D21" w:rsidP="00945D21">
      <w:pPr>
        <w:widowControl/>
        <w:spacing w:line="400" w:lineRule="exact"/>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t>（３</w:t>
      </w:r>
      <w:r w:rsidR="006B18B7" w:rsidRPr="00135C33">
        <w:rPr>
          <w:rFonts w:asciiTheme="minorEastAsia" w:hAnsiTheme="minorEastAsia" w:hint="eastAsia"/>
          <w:b/>
          <w:color w:val="000000" w:themeColor="text1"/>
          <w:sz w:val="28"/>
          <w:szCs w:val="28"/>
        </w:rPr>
        <w:t>）建設現場</w:t>
      </w:r>
    </w:p>
    <w:p w:rsidR="004D23FB" w:rsidRPr="00135C33" w:rsidRDefault="00485AC7" w:rsidP="000903BD">
      <w:pPr>
        <w:widowControl/>
        <w:spacing w:line="400" w:lineRule="exact"/>
        <w:ind w:rightChars="-50" w:right="-105"/>
        <w:jc w:val="left"/>
        <w:rPr>
          <w:rFonts w:asciiTheme="minorEastAsia" w:hAnsiTheme="minorEastAsia"/>
          <w:color w:val="000000" w:themeColor="text1"/>
          <w:sz w:val="28"/>
          <w:szCs w:val="28"/>
        </w:rPr>
      </w:pPr>
      <w:r w:rsidRPr="00135C33">
        <w:rPr>
          <w:rFonts w:asciiTheme="minorEastAsia" w:hAnsiTheme="minorEastAsia" w:hint="eastAsia"/>
          <w:b/>
          <w:color w:val="000000" w:themeColor="text1"/>
          <w:sz w:val="28"/>
          <w:szCs w:val="28"/>
        </w:rPr>
        <w:t xml:space="preserve">　</w:t>
      </w:r>
      <w:r w:rsidR="004D23FB" w:rsidRPr="00135C33">
        <w:rPr>
          <w:rFonts w:asciiTheme="minorEastAsia" w:hAnsiTheme="minorEastAsia" w:hint="eastAsia"/>
          <w:color w:val="000000" w:themeColor="text1"/>
          <w:sz w:val="28"/>
          <w:szCs w:val="28"/>
        </w:rPr>
        <w:t>施工中の工事等における新型コロナウイルス感染症の拡大防止措置等については、手洗いなどの感染予防の徹底に加え、建設現場における「三つの密」の回避やその影響を緩和するための</w:t>
      </w:r>
      <w:r w:rsidR="00543141" w:rsidRPr="00135C33">
        <w:rPr>
          <w:rFonts w:asciiTheme="minorEastAsia" w:hAnsiTheme="minorEastAsia" w:hint="eastAsia"/>
          <w:color w:val="000000" w:themeColor="text1"/>
          <w:sz w:val="28"/>
          <w:szCs w:val="28"/>
        </w:rPr>
        <w:t>対策の徹底</w:t>
      </w:r>
      <w:r w:rsidR="004D23FB" w:rsidRPr="00135C33">
        <w:rPr>
          <w:rFonts w:asciiTheme="minorEastAsia" w:hAnsiTheme="minorEastAsia" w:hint="eastAsia"/>
          <w:color w:val="000000" w:themeColor="text1"/>
          <w:sz w:val="28"/>
          <w:szCs w:val="28"/>
        </w:rPr>
        <w:t>を図ること</w:t>
      </w:r>
      <w:r w:rsidR="00E5515E" w:rsidRPr="00135C33">
        <w:rPr>
          <w:rFonts w:asciiTheme="minorEastAsia" w:hAnsiTheme="minorEastAsia" w:hint="eastAsia"/>
          <w:color w:val="000000" w:themeColor="text1"/>
          <w:sz w:val="28"/>
          <w:szCs w:val="28"/>
        </w:rPr>
        <w:t>が</w:t>
      </w:r>
      <w:r w:rsidR="004D23FB" w:rsidRPr="00135C33">
        <w:rPr>
          <w:rFonts w:asciiTheme="minorEastAsia" w:hAnsiTheme="minorEastAsia" w:hint="eastAsia"/>
          <w:color w:val="000000" w:themeColor="text1"/>
          <w:sz w:val="28"/>
          <w:szCs w:val="28"/>
        </w:rPr>
        <w:t>必要である。</w:t>
      </w:r>
    </w:p>
    <w:p w:rsidR="004D23FB" w:rsidRPr="00135C33" w:rsidRDefault="004D23FB" w:rsidP="00945D21">
      <w:pPr>
        <w:widowControl/>
        <w:spacing w:line="400" w:lineRule="exact"/>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建設現場における朝礼・点呼や現場事務所等における各種打合せ、更衣室等における着替えや詰め所等での食事・休憩など、現場で多人数が集まる場面や密室・密閉空間における作業などについて、以下</w:t>
      </w:r>
      <w:r w:rsidR="00833E66" w:rsidRPr="00135C33">
        <w:rPr>
          <w:rFonts w:asciiTheme="minorEastAsia" w:hAnsiTheme="minorEastAsia" w:hint="eastAsia"/>
          <w:color w:val="000000" w:themeColor="text1"/>
          <w:sz w:val="28"/>
          <w:szCs w:val="28"/>
        </w:rPr>
        <w:t>（ⅰ）以降</w:t>
      </w:r>
      <w:r w:rsidRPr="00135C33">
        <w:rPr>
          <w:rFonts w:asciiTheme="minorEastAsia" w:hAnsiTheme="minorEastAsia" w:hint="eastAsia"/>
          <w:color w:val="000000" w:themeColor="text1"/>
          <w:sz w:val="28"/>
          <w:szCs w:val="28"/>
        </w:rPr>
        <w:t>に定めるところにより、「三つの密」の回避やその影響を緩和するための対策を徹底するものとする。</w:t>
      </w:r>
    </w:p>
    <w:p w:rsidR="00485AC7" w:rsidRDefault="004D23FB" w:rsidP="00945D21">
      <w:pPr>
        <w:widowControl/>
        <w:spacing w:line="400" w:lineRule="exact"/>
        <w:jc w:val="left"/>
        <w:rPr>
          <w:ins w:id="38" w:author="ㅤ" w:date="2020-08-13T17:24:00Z"/>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w:t>
      </w:r>
      <w:r w:rsidR="00833E66" w:rsidRPr="00135C33">
        <w:rPr>
          <w:rFonts w:asciiTheme="minorEastAsia" w:hAnsiTheme="minorEastAsia" w:hint="eastAsia"/>
          <w:color w:val="000000" w:themeColor="text1"/>
          <w:sz w:val="28"/>
          <w:szCs w:val="28"/>
        </w:rPr>
        <w:t>また、</w:t>
      </w:r>
      <w:r w:rsidR="002E17F3" w:rsidRPr="00135C33">
        <w:rPr>
          <w:rFonts w:asciiTheme="minorEastAsia" w:hAnsiTheme="minorEastAsia" w:hint="eastAsia"/>
          <w:color w:val="000000" w:themeColor="text1"/>
          <w:sz w:val="28"/>
          <w:szCs w:val="28"/>
        </w:rPr>
        <w:t>これまでも建設現場においては、体温測定等による健康管理や作業・打合せ時のマスク着用等、対処方針を踏まえた対策の徹底とともに、建設現場における「三つの密」の回避や影響緩和に向けた様々な取組や工夫が実践されているところであり、国土交通省においては、関係団体の協力を得て、建設現場の「三つの密」の回避等に向けて建設企業で実践されている取組事例を、別添</w:t>
      </w:r>
      <w:r w:rsidR="00C34CE0" w:rsidRPr="00135C33">
        <w:rPr>
          <w:rFonts w:asciiTheme="minorEastAsia" w:hAnsiTheme="minorEastAsia" w:hint="eastAsia"/>
          <w:color w:val="000000" w:themeColor="text1"/>
          <w:sz w:val="28"/>
          <w:szCs w:val="28"/>
        </w:rPr>
        <w:t>２</w:t>
      </w:r>
      <w:r w:rsidR="002E17F3" w:rsidRPr="00135C33">
        <w:rPr>
          <w:rFonts w:asciiTheme="minorEastAsia" w:hAnsiTheme="minorEastAsia" w:hint="eastAsia"/>
          <w:color w:val="000000" w:themeColor="text1"/>
          <w:sz w:val="28"/>
          <w:szCs w:val="28"/>
        </w:rPr>
        <w:t>のとおり</w:t>
      </w:r>
      <w:r w:rsidR="001E7785" w:rsidRPr="00135C33">
        <w:rPr>
          <w:rFonts w:asciiTheme="minorEastAsia" w:hAnsiTheme="minorEastAsia" w:hint="eastAsia"/>
          <w:color w:val="000000" w:themeColor="text1"/>
          <w:sz w:val="28"/>
          <w:szCs w:val="28"/>
        </w:rPr>
        <w:t>とりまとめているので、これを参考に、</w:t>
      </w:r>
      <w:r w:rsidR="0007396D" w:rsidRPr="00135C33">
        <w:rPr>
          <w:rFonts w:asciiTheme="minorEastAsia" w:hAnsiTheme="minorEastAsia" w:hint="eastAsia"/>
          <w:color w:val="000000" w:themeColor="text1"/>
          <w:sz w:val="28"/>
          <w:szCs w:val="28"/>
        </w:rPr>
        <w:t>個々の</w:t>
      </w:r>
      <w:r w:rsidR="001E7785" w:rsidRPr="00135C33">
        <w:rPr>
          <w:rFonts w:asciiTheme="minorEastAsia" w:hAnsiTheme="minorEastAsia" w:hint="eastAsia"/>
          <w:color w:val="000000" w:themeColor="text1"/>
          <w:sz w:val="28"/>
          <w:szCs w:val="28"/>
        </w:rPr>
        <w:t>建設現場の状況に応じた「三つの密」の回避等の徹底に努めるものとする。</w:t>
      </w:r>
    </w:p>
    <w:p w:rsidR="00660BAE" w:rsidRPr="00135C33" w:rsidDel="00D8045C" w:rsidRDefault="00660BAE" w:rsidP="00A60D55">
      <w:pPr>
        <w:widowControl/>
        <w:spacing w:line="400" w:lineRule="exact"/>
        <w:ind w:firstLineChars="100" w:firstLine="280"/>
        <w:jc w:val="left"/>
        <w:rPr>
          <w:del w:id="39" w:author="ㅤ" w:date="2020-08-13T18:51:00Z"/>
          <w:rFonts w:asciiTheme="minorEastAsia" w:hAnsiTheme="minorEastAsia" w:hint="eastAsia"/>
          <w:color w:val="000000" w:themeColor="text1"/>
          <w:sz w:val="28"/>
          <w:szCs w:val="28"/>
        </w:rPr>
        <w:pPrChange w:id="40" w:author="ㅤ" w:date="2020-08-13T17:34:00Z">
          <w:pPr>
            <w:widowControl/>
            <w:spacing w:line="400" w:lineRule="exact"/>
            <w:jc w:val="left"/>
          </w:pPr>
        </w:pPrChange>
      </w:pPr>
    </w:p>
    <w:p w:rsidR="007C69F4" w:rsidRPr="00135C33" w:rsidRDefault="0064029A" w:rsidP="00945D21">
      <w:pPr>
        <w:widowControl/>
        <w:spacing w:line="400" w:lineRule="exact"/>
        <w:jc w:val="left"/>
        <w:rPr>
          <w:rFonts w:asciiTheme="minorEastAsia" w:hAnsiTheme="minorEastAsia"/>
          <w:b/>
          <w:color w:val="000000" w:themeColor="text1"/>
          <w:sz w:val="28"/>
          <w:szCs w:val="28"/>
        </w:rPr>
      </w:pPr>
      <w:r w:rsidRPr="00135C33">
        <w:rPr>
          <w:rFonts w:asciiTheme="minorEastAsia" w:hAnsiTheme="minorEastAsia" w:hint="eastAsia"/>
          <w:color w:val="000000" w:themeColor="text1"/>
          <w:sz w:val="28"/>
          <w:szCs w:val="28"/>
        </w:rPr>
        <w:t xml:space="preserve">　</w:t>
      </w:r>
    </w:p>
    <w:p w:rsidR="006B18B7" w:rsidRPr="00135C33" w:rsidRDefault="006B18B7" w:rsidP="0007508C">
      <w:pPr>
        <w:widowControl/>
        <w:spacing w:line="400" w:lineRule="exact"/>
        <w:ind w:firstLineChars="100" w:firstLine="281"/>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t>（ⅰ）建設現場における対応</w:t>
      </w:r>
    </w:p>
    <w:p w:rsidR="00945D21" w:rsidRPr="00135C33" w:rsidRDefault="001E7785" w:rsidP="00945D21">
      <w:pPr>
        <w:pStyle w:val="ad"/>
        <w:widowControl/>
        <w:numPr>
          <w:ilvl w:val="0"/>
          <w:numId w:val="7"/>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lastRenderedPageBreak/>
        <w:t>従業員や</w:t>
      </w:r>
      <w:r w:rsidR="0007508C" w:rsidRPr="00135C33">
        <w:rPr>
          <w:rFonts w:asciiTheme="minorEastAsia" w:hAnsiTheme="minorEastAsia" w:hint="eastAsia"/>
          <w:color w:val="000000" w:themeColor="text1"/>
          <w:sz w:val="28"/>
          <w:szCs w:val="28"/>
        </w:rPr>
        <w:t>作</w:t>
      </w:r>
      <w:r w:rsidR="00945D21" w:rsidRPr="00135C33">
        <w:rPr>
          <w:rFonts w:asciiTheme="minorEastAsia" w:hAnsiTheme="minorEastAsia" w:hint="eastAsia"/>
          <w:color w:val="000000" w:themeColor="text1"/>
          <w:sz w:val="28"/>
          <w:szCs w:val="28"/>
        </w:rPr>
        <w:t>業員</w:t>
      </w:r>
      <w:r w:rsidR="00945D21" w:rsidRPr="00135C33">
        <w:rPr>
          <w:rFonts w:hint="eastAsia"/>
          <w:color w:val="000000" w:themeColor="text1"/>
          <w:sz w:val="28"/>
          <w:szCs w:val="28"/>
        </w:rPr>
        <w:t>に対し、出勤前に、体温や新型コロナウイルスへの感染を疑われる症状の有無を確認させる。体調の思わしくない者には各種休暇制度の取得を奨励する。また、勤務中に体調が悪くなった従業員は、必要に応じ、直ちに帰宅させ、自宅待機とする。</w:t>
      </w:r>
      <w:r w:rsidRPr="00135C33">
        <w:rPr>
          <w:rFonts w:asciiTheme="minorEastAsia" w:hAnsiTheme="minorEastAsia" w:hint="eastAsia"/>
          <w:i/>
          <w:color w:val="000000" w:themeColor="text1"/>
          <w:sz w:val="28"/>
          <w:szCs w:val="28"/>
        </w:rPr>
        <w:t>[（２）再掲]</w:t>
      </w:r>
    </w:p>
    <w:p w:rsidR="00945D21" w:rsidRPr="00135C33" w:rsidRDefault="001E7785" w:rsidP="00945D21">
      <w:pPr>
        <w:pStyle w:val="ad"/>
        <w:widowControl/>
        <w:numPr>
          <w:ilvl w:val="0"/>
          <w:numId w:val="7"/>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bCs/>
          <w:color w:val="000000" w:themeColor="text1"/>
          <w:sz w:val="28"/>
          <w:szCs w:val="28"/>
        </w:rPr>
        <w:t>現場入場時の</w:t>
      </w:r>
      <w:r w:rsidR="00945D21" w:rsidRPr="00135C33">
        <w:rPr>
          <w:rFonts w:asciiTheme="minorEastAsia" w:hAnsiTheme="minorEastAsia" w:hint="eastAsia"/>
          <w:bCs/>
          <w:color w:val="000000" w:themeColor="text1"/>
          <w:sz w:val="28"/>
          <w:szCs w:val="28"/>
        </w:rPr>
        <w:t>体温測定等</w:t>
      </w:r>
      <w:r w:rsidRPr="00135C33">
        <w:rPr>
          <w:rFonts w:asciiTheme="minorEastAsia" w:hAnsiTheme="minorEastAsia" w:hint="eastAsia"/>
          <w:bCs/>
          <w:color w:val="000000" w:themeColor="text1"/>
          <w:sz w:val="28"/>
          <w:szCs w:val="28"/>
        </w:rPr>
        <w:t>、</w:t>
      </w:r>
      <w:r w:rsidR="00837E05" w:rsidRPr="00135C33">
        <w:rPr>
          <w:rFonts w:asciiTheme="minorEastAsia" w:hAnsiTheme="minorEastAsia" w:hint="eastAsia"/>
          <w:bCs/>
          <w:color w:val="000000" w:themeColor="text1"/>
          <w:sz w:val="28"/>
          <w:szCs w:val="28"/>
        </w:rPr>
        <w:t>個々の</w:t>
      </w:r>
      <w:r w:rsidRPr="00135C33">
        <w:rPr>
          <w:rFonts w:asciiTheme="minorEastAsia" w:hAnsiTheme="minorEastAsia" w:hint="eastAsia"/>
          <w:bCs/>
          <w:color w:val="000000" w:themeColor="text1"/>
          <w:sz w:val="28"/>
          <w:szCs w:val="28"/>
        </w:rPr>
        <w:t>建設現場において適切な</w:t>
      </w:r>
      <w:r w:rsidR="00945D21" w:rsidRPr="00135C33">
        <w:rPr>
          <w:rFonts w:asciiTheme="minorEastAsia" w:hAnsiTheme="minorEastAsia" w:hint="eastAsia"/>
          <w:bCs/>
          <w:color w:val="000000" w:themeColor="text1"/>
          <w:sz w:val="28"/>
          <w:szCs w:val="28"/>
        </w:rPr>
        <w:t>健康管理を実施する。</w:t>
      </w:r>
    </w:p>
    <w:p w:rsidR="00945D21" w:rsidRPr="00135C33" w:rsidRDefault="00945D21" w:rsidP="00945D21">
      <w:pPr>
        <w:pStyle w:val="ad"/>
        <w:widowControl/>
        <w:numPr>
          <w:ilvl w:val="0"/>
          <w:numId w:val="7"/>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bCs/>
          <w:color w:val="000000" w:themeColor="text1"/>
          <w:sz w:val="28"/>
          <w:szCs w:val="28"/>
        </w:rPr>
        <w:t>現場状況等を勘案しつつ、消毒液（アルコール等）の設置や不特定の者が触れる箇所の定期的な消毒を実施する。</w:t>
      </w:r>
    </w:p>
    <w:p w:rsidR="00A5118A" w:rsidRPr="00135C33" w:rsidRDefault="00945D21" w:rsidP="000903BD">
      <w:pPr>
        <w:pStyle w:val="ad"/>
        <w:widowControl/>
        <w:numPr>
          <w:ilvl w:val="0"/>
          <w:numId w:val="7"/>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bCs/>
          <w:color w:val="000000" w:themeColor="text1"/>
          <w:sz w:val="28"/>
          <w:szCs w:val="28"/>
        </w:rPr>
        <w:t>現場でのマスク</w:t>
      </w:r>
      <w:r w:rsidR="001328DE" w:rsidRPr="00135C33">
        <w:rPr>
          <w:rFonts w:asciiTheme="minorEastAsia" w:hAnsiTheme="minorEastAsia" w:hint="eastAsia"/>
          <w:bCs/>
          <w:color w:val="000000" w:themeColor="text1"/>
          <w:sz w:val="28"/>
          <w:szCs w:val="28"/>
        </w:rPr>
        <w:t>やフェイスシールド等</w:t>
      </w:r>
      <w:r w:rsidRPr="00135C33">
        <w:rPr>
          <w:rFonts w:asciiTheme="minorEastAsia" w:hAnsiTheme="minorEastAsia" w:hint="eastAsia"/>
          <w:bCs/>
          <w:color w:val="000000" w:themeColor="text1"/>
          <w:sz w:val="28"/>
          <w:szCs w:val="28"/>
        </w:rPr>
        <w:t>の着用や手洗いを励行する。</w:t>
      </w:r>
    </w:p>
    <w:p w:rsidR="007E3D45" w:rsidRPr="00135C33" w:rsidRDefault="007E3D45" w:rsidP="00210864">
      <w:pPr>
        <w:pStyle w:val="ad"/>
        <w:widowControl/>
        <w:spacing w:line="400" w:lineRule="exact"/>
        <w:ind w:leftChars="250" w:left="765" w:hangingChars="100" w:hanging="240"/>
        <w:jc w:val="left"/>
        <w:rPr>
          <w:rFonts w:asciiTheme="minorEastAsia" w:hAnsiTheme="minorEastAsia"/>
          <w:color w:val="000000" w:themeColor="text1"/>
          <w:sz w:val="24"/>
          <w:szCs w:val="28"/>
        </w:rPr>
      </w:pPr>
      <w:r w:rsidRPr="00135C33">
        <w:rPr>
          <w:rFonts w:asciiTheme="minorEastAsia" w:hAnsiTheme="minorEastAsia" w:hint="eastAsia"/>
          <w:bCs/>
          <w:color w:val="000000" w:themeColor="text1"/>
          <w:sz w:val="24"/>
          <w:szCs w:val="28"/>
        </w:rPr>
        <w:t>※熱中症対策のため、夏</w:t>
      </w:r>
      <w:r w:rsidR="00210864" w:rsidRPr="00135C33">
        <w:rPr>
          <w:rFonts w:asciiTheme="minorEastAsia" w:hAnsiTheme="minorEastAsia" w:hint="eastAsia"/>
          <w:bCs/>
          <w:color w:val="000000" w:themeColor="text1"/>
          <w:sz w:val="24"/>
          <w:szCs w:val="28"/>
        </w:rPr>
        <w:t>期の気温・湿度が高い時期において</w:t>
      </w:r>
      <w:r w:rsidR="001328DE" w:rsidRPr="00135C33">
        <w:rPr>
          <w:rFonts w:asciiTheme="minorEastAsia" w:hAnsiTheme="minorEastAsia" w:hint="eastAsia"/>
          <w:bCs/>
          <w:color w:val="000000" w:themeColor="text1"/>
          <w:sz w:val="24"/>
          <w:szCs w:val="28"/>
        </w:rPr>
        <w:t>は</w:t>
      </w:r>
      <w:r w:rsidR="00210864" w:rsidRPr="00135C33">
        <w:rPr>
          <w:rFonts w:asciiTheme="minorEastAsia" w:hAnsiTheme="minorEastAsia" w:hint="eastAsia"/>
          <w:bCs/>
          <w:color w:val="000000" w:themeColor="text1"/>
          <w:sz w:val="24"/>
          <w:szCs w:val="28"/>
        </w:rPr>
        <w:t>、屋外で人と十分な距離（少なく</w:t>
      </w:r>
      <w:r w:rsidR="001328DE" w:rsidRPr="00135C33">
        <w:rPr>
          <w:rFonts w:asciiTheme="minorEastAsia" w:hAnsiTheme="minorEastAsia" w:hint="eastAsia"/>
          <w:bCs/>
          <w:color w:val="000000" w:themeColor="text1"/>
          <w:sz w:val="24"/>
          <w:szCs w:val="28"/>
        </w:rPr>
        <w:t>とも２ｍ以上）が確保できる場合にはマスクを外すほか、</w:t>
      </w:r>
      <w:r w:rsidR="00B1643D" w:rsidRPr="00135C33">
        <w:rPr>
          <w:rFonts w:asciiTheme="minorEastAsia" w:hAnsiTheme="minorEastAsia" w:hint="eastAsia"/>
          <w:bCs/>
          <w:color w:val="000000" w:themeColor="text1"/>
          <w:sz w:val="24"/>
          <w:szCs w:val="28"/>
        </w:rPr>
        <w:t>P7に記載した「新型コロナウイルス対策に伴う熱中症リスク軽減等のための取組事例」等を参考として、現場の状況に応じた熱中症対策に取り組む。</w:t>
      </w:r>
    </w:p>
    <w:p w:rsidR="00945D21" w:rsidRPr="00135C33" w:rsidRDefault="00945D21" w:rsidP="00945D21">
      <w:pPr>
        <w:pStyle w:val="ad"/>
        <w:widowControl/>
        <w:numPr>
          <w:ilvl w:val="0"/>
          <w:numId w:val="7"/>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bCs/>
          <w:color w:val="000000" w:themeColor="text1"/>
          <w:sz w:val="28"/>
          <w:szCs w:val="28"/>
        </w:rPr>
        <w:t>朝礼・点呼や現場事務所等における各種の打合せ、更衣室等における着替えや詰め所等での食事・休憩等、現場で多人数が集まる場面や密室・密閉空間における作業等においては、他の作業員と</w:t>
      </w:r>
      <w:r w:rsidRPr="00135C33">
        <w:rPr>
          <w:rFonts w:hint="eastAsia"/>
          <w:color w:val="000000" w:themeColor="text1"/>
          <w:sz w:val="28"/>
          <w:szCs w:val="28"/>
        </w:rPr>
        <w:t>できる限り２メートルを目安に一定の距離を保</w:t>
      </w:r>
      <w:r w:rsidRPr="00135C33">
        <w:rPr>
          <w:rFonts w:asciiTheme="minorEastAsia" w:hAnsiTheme="minorEastAsia" w:hint="eastAsia"/>
          <w:bCs/>
          <w:color w:val="000000" w:themeColor="text1"/>
          <w:sz w:val="28"/>
          <w:szCs w:val="28"/>
        </w:rPr>
        <w:t>つことや</w:t>
      </w:r>
      <w:r w:rsidR="00543141" w:rsidRPr="00135C33">
        <w:rPr>
          <w:rFonts w:asciiTheme="minorEastAsia" w:hAnsiTheme="minorEastAsia" w:hint="eastAsia"/>
          <w:bCs/>
          <w:color w:val="000000" w:themeColor="text1"/>
          <w:sz w:val="28"/>
          <w:szCs w:val="28"/>
        </w:rPr>
        <w:t>、</w:t>
      </w:r>
      <w:r w:rsidRPr="00135C33">
        <w:rPr>
          <w:rFonts w:asciiTheme="minorEastAsia" w:hAnsiTheme="minorEastAsia" w:hint="eastAsia"/>
          <w:bCs/>
          <w:color w:val="000000" w:themeColor="text1"/>
          <w:sz w:val="28"/>
          <w:szCs w:val="28"/>
        </w:rPr>
        <w:t>作業場所の換気の励行等、三つの密の回避や影響を緩和するための対策に万全を期す。</w:t>
      </w:r>
    </w:p>
    <w:p w:rsidR="00945D21" w:rsidRPr="00135C33" w:rsidRDefault="00945D21" w:rsidP="00945D21">
      <w:pPr>
        <w:pStyle w:val="ad"/>
        <w:widowControl/>
        <w:numPr>
          <w:ilvl w:val="0"/>
          <w:numId w:val="7"/>
        </w:numPr>
        <w:spacing w:line="36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bCs/>
          <w:color w:val="000000" w:themeColor="text1"/>
          <w:sz w:val="28"/>
          <w:szCs w:val="28"/>
        </w:rPr>
        <w:t>事業所内に感染防止対策を示したポスター（保健所等の連絡先を明記することが望ましい）やロゴ、看板を設置し、「三つの密」回避等の意識向上と作業姿勢の定着を図る。</w:t>
      </w:r>
    </w:p>
    <w:p w:rsidR="00945D21" w:rsidRPr="00135C33" w:rsidRDefault="000061F2" w:rsidP="00945D21">
      <w:pPr>
        <w:pStyle w:val="ad"/>
        <w:widowControl/>
        <w:numPr>
          <w:ilvl w:val="0"/>
          <w:numId w:val="7"/>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bCs/>
          <w:color w:val="000000" w:themeColor="text1"/>
          <w:sz w:val="28"/>
          <w:szCs w:val="28"/>
        </w:rPr>
        <w:t>内装工事や仮設昇降機内などで閉鎖もしくは狭い空間に多人数が集まる場面では、マスク着用は元より、工事エリアごとに区画を設定し、人数制限を設けるほか、扉・窓の開放による自然換気、換気装置の設置などにより、感染を予防する。</w:t>
      </w:r>
    </w:p>
    <w:p w:rsidR="00945D21" w:rsidRPr="00135C33" w:rsidRDefault="00945D21" w:rsidP="000061F2">
      <w:pPr>
        <w:pStyle w:val="ad"/>
        <w:widowControl/>
        <w:spacing w:line="400" w:lineRule="exact"/>
        <w:ind w:leftChars="0" w:left="567"/>
        <w:jc w:val="left"/>
        <w:rPr>
          <w:rFonts w:asciiTheme="minorEastAsia" w:hAnsiTheme="minorEastAsia"/>
          <w:color w:val="000000" w:themeColor="text1"/>
          <w:sz w:val="28"/>
          <w:szCs w:val="28"/>
        </w:rPr>
      </w:pP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□朝礼・KY活動における取組事例</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○朝礼時の配列間隔の確保</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○対人間隔が確保困難な場合等の朝礼の参加人数の縮小等</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○伝達事項等に即した朝礼等の時間短縮や内容の効率化</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○肩もみ等の接触を伴う活動の省略</w:t>
      </w:r>
    </w:p>
    <w:p w:rsidR="00DE4CFD" w:rsidRPr="00135C33" w:rsidRDefault="00DE4CFD" w:rsidP="00DE4CFD">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○マスクの入手が困難な場合の指差し呼称の省略</w:t>
      </w:r>
    </w:p>
    <w:p w:rsidR="00945D21" w:rsidRPr="00135C33" w:rsidRDefault="00446C7E"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w:t>
      </w:r>
      <w:r w:rsidR="00945D21" w:rsidRPr="00135C33">
        <w:rPr>
          <w:rFonts w:asciiTheme="minorEastAsia" w:hAnsiTheme="minorEastAsia" w:hint="eastAsia"/>
          <w:bCs/>
          <w:color w:val="000000" w:themeColor="text1"/>
          <w:sz w:val="28"/>
          <w:szCs w:val="28"/>
        </w:rPr>
        <w:t>○朝礼時の体温測定等</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○テレビ通話ツール等の利用による現場・事務所間の遠隔開催　等</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□現場事務所等での業務・打合せに関する取組事例</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lastRenderedPageBreak/>
        <w:t xml:space="preserve">　○事務作業時の対人間隔の確保や窓等の開放による換気</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w:t>
      </w:r>
      <w:r w:rsidRPr="00135C33">
        <w:rPr>
          <w:rFonts w:asciiTheme="minorEastAsia" w:hAnsiTheme="minorEastAsia"/>
          <w:bCs/>
          <w:color w:val="000000" w:themeColor="text1"/>
          <w:sz w:val="28"/>
          <w:szCs w:val="28"/>
        </w:rPr>
        <w:t>Web(TV)</w:t>
      </w:r>
      <w:r w:rsidRPr="00135C33">
        <w:rPr>
          <w:rFonts w:asciiTheme="minorEastAsia" w:hAnsiTheme="minorEastAsia" w:hint="eastAsia"/>
          <w:bCs/>
          <w:color w:val="000000" w:themeColor="text1"/>
          <w:sz w:val="28"/>
          <w:szCs w:val="28"/>
        </w:rPr>
        <w:t>会議やメール・電話による対面の打合せ等の削減</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○対面での打合せ等を行う場合には十分な対面距離を確保</w:t>
      </w:r>
    </w:p>
    <w:p w:rsidR="00945D21" w:rsidRPr="00135C33" w:rsidRDefault="00945D21" w:rsidP="00945D21">
      <w:pPr>
        <w:pStyle w:val="ad"/>
        <w:widowControl/>
        <w:spacing w:line="400" w:lineRule="exact"/>
        <w:ind w:leftChars="0" w:left="567"/>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○時間差による打合せの分散化や、打合せ時間の短縮・人数の縮小</w:t>
      </w:r>
    </w:p>
    <w:p w:rsidR="00945D21" w:rsidRPr="00135C33" w:rsidRDefault="00945D21" w:rsidP="00945D21">
      <w:pPr>
        <w:pStyle w:val="ad"/>
        <w:widowControl/>
        <w:spacing w:line="400" w:lineRule="exact"/>
        <w:ind w:leftChars="0" w:left="567" w:firstLineChars="100" w:firstLine="28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○現場事務所等での</w:t>
      </w:r>
      <w:r w:rsidR="002E7645" w:rsidRPr="00135C33">
        <w:rPr>
          <w:rFonts w:asciiTheme="minorEastAsia" w:hAnsiTheme="minorEastAsia" w:hint="eastAsia"/>
          <w:color w:val="000000" w:themeColor="text1"/>
          <w:sz w:val="28"/>
          <w:szCs w:val="28"/>
        </w:rPr>
        <w:t>空気清浄機</w:t>
      </w:r>
      <w:r w:rsidRPr="00135C33">
        <w:rPr>
          <w:rFonts w:asciiTheme="minorEastAsia" w:hAnsiTheme="minorEastAsia" w:hint="eastAsia"/>
          <w:color w:val="000000" w:themeColor="text1"/>
          <w:sz w:val="28"/>
          <w:szCs w:val="28"/>
        </w:rPr>
        <w:t>の使用　等</w:t>
      </w:r>
    </w:p>
    <w:p w:rsidR="00863E66" w:rsidRPr="00135C33" w:rsidRDefault="00863E66" w:rsidP="009B3EFD">
      <w:pPr>
        <w:widowControl/>
        <w:spacing w:line="400" w:lineRule="exact"/>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□内装工事等、室内の現場における取組等</w:t>
      </w:r>
    </w:p>
    <w:p w:rsidR="00863E66" w:rsidRPr="00135C33" w:rsidRDefault="00863E66" w:rsidP="009B3EFD">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○内装仕上げや設備工事等の室内の作業では、工事エリアごとに区画を設定して作業</w:t>
      </w:r>
    </w:p>
    <w:p w:rsidR="00863E66" w:rsidRPr="00135C33" w:rsidRDefault="00863E66" w:rsidP="009B3EFD">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○狭い場所や居室での作業は、広さ等に応じて入室人数を制限して実施</w:t>
      </w:r>
    </w:p>
    <w:p w:rsidR="00863E66" w:rsidRPr="00135C33" w:rsidRDefault="00863E66" w:rsidP="009B3EFD">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○大部屋での作業等においても、あらかじめ工程調整等を行ってフロア別に人数を制限</w:t>
      </w:r>
    </w:p>
    <w:p w:rsidR="00863E66" w:rsidRPr="00135C33" w:rsidRDefault="00863E66" w:rsidP="009B3EFD">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○室内には換気装置を設定し、換気を実施</w:t>
      </w:r>
    </w:p>
    <w:p w:rsidR="00863E66" w:rsidRPr="00135C33" w:rsidRDefault="00863E66" w:rsidP="009B3EFD">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○工程管理や内装仕上げの確認・是正にWebカメラや通信端末等を利用し、遠隔で実施</w:t>
      </w:r>
    </w:p>
    <w:p w:rsidR="00945D21" w:rsidRDefault="00863E66" w:rsidP="004448C1">
      <w:pPr>
        <w:widowControl/>
        <w:spacing w:line="400" w:lineRule="exact"/>
        <w:ind w:left="1120" w:hangingChars="400" w:hanging="1120"/>
        <w:jc w:val="left"/>
        <w:rPr>
          <w:ins w:id="41" w:author="ㅤ" w:date="2020-08-13T15:48:00Z"/>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○作業用エレベーターは３密回避のための使用のルール化</w:t>
      </w:r>
    </w:p>
    <w:p w:rsidR="00A91EE4" w:rsidRPr="00135C33" w:rsidRDefault="00A91EE4" w:rsidP="004448C1">
      <w:pPr>
        <w:widowControl/>
        <w:spacing w:line="400" w:lineRule="exact"/>
        <w:ind w:left="1120" w:hangingChars="400" w:hanging="1120"/>
        <w:jc w:val="left"/>
        <w:rPr>
          <w:rFonts w:asciiTheme="minorEastAsia" w:hAnsiTheme="minorEastAsia" w:hint="eastAsia"/>
          <w:color w:val="000000" w:themeColor="text1"/>
          <w:sz w:val="28"/>
          <w:szCs w:val="28"/>
        </w:rPr>
      </w:pPr>
    </w:p>
    <w:p w:rsidR="00945D21" w:rsidRPr="00135C33" w:rsidRDefault="00945D21" w:rsidP="00945D21">
      <w:pPr>
        <w:pStyle w:val="ad"/>
        <w:widowControl/>
        <w:numPr>
          <w:ilvl w:val="0"/>
          <w:numId w:val="11"/>
        </w:numPr>
        <w:spacing w:line="400" w:lineRule="exact"/>
        <w:ind w:leftChars="0" w:left="567" w:hanging="357"/>
        <w:jc w:val="left"/>
        <w:rPr>
          <w:rFonts w:asciiTheme="minorEastAsia" w:hAnsiTheme="minorEastAsia"/>
          <w:i/>
          <w:color w:val="000000" w:themeColor="text1"/>
          <w:sz w:val="28"/>
          <w:szCs w:val="28"/>
        </w:rPr>
      </w:pPr>
      <w:r w:rsidRPr="00135C33">
        <w:rPr>
          <w:rFonts w:asciiTheme="minorEastAsia" w:hAnsiTheme="minorEastAsia" w:hint="eastAsia"/>
          <w:color w:val="000000" w:themeColor="text1"/>
          <w:sz w:val="28"/>
          <w:szCs w:val="28"/>
        </w:rPr>
        <w:t>ドアノブ、電気のスイッチ、パソコン、タブレット、工具、手すり、エレベーターのボタン、ゴミ箱、電話、共有のテーブル・いす等の共有設備について、洗浄・消毒を行う。</w:t>
      </w:r>
    </w:p>
    <w:p w:rsidR="00945D21" w:rsidRPr="00135C33" w:rsidRDefault="00945D21" w:rsidP="00945D21">
      <w:pPr>
        <w:pStyle w:val="ad"/>
        <w:widowControl/>
        <w:numPr>
          <w:ilvl w:val="0"/>
          <w:numId w:val="11"/>
        </w:numPr>
        <w:spacing w:line="400" w:lineRule="exact"/>
        <w:ind w:leftChars="0" w:left="567" w:hanging="357"/>
        <w:jc w:val="left"/>
        <w:rPr>
          <w:rFonts w:asciiTheme="minorEastAsia" w:hAnsiTheme="minorEastAsia"/>
          <w:i/>
          <w:color w:val="000000" w:themeColor="text1"/>
          <w:sz w:val="28"/>
          <w:szCs w:val="28"/>
        </w:rPr>
      </w:pPr>
      <w:r w:rsidRPr="00135C33">
        <w:rPr>
          <w:rFonts w:asciiTheme="minorEastAsia" w:hAnsiTheme="minorEastAsia" w:hint="eastAsia"/>
          <w:color w:val="000000" w:themeColor="text1"/>
          <w:sz w:val="28"/>
          <w:szCs w:val="28"/>
        </w:rPr>
        <w:t>特に、重機や車両のハンドルや操作レバー等複数の従業員が頻繁に触れる箇所についてはこまめに消毒を行う、</w:t>
      </w:r>
      <w:r w:rsidR="001E7785" w:rsidRPr="00135C33">
        <w:rPr>
          <w:rFonts w:asciiTheme="minorEastAsia" w:hAnsiTheme="minorEastAsia" w:hint="eastAsia"/>
          <w:color w:val="000000" w:themeColor="text1"/>
          <w:sz w:val="28"/>
          <w:szCs w:val="28"/>
        </w:rPr>
        <w:t>必要に応じ、</w:t>
      </w:r>
      <w:r w:rsidRPr="00135C33">
        <w:rPr>
          <w:rFonts w:asciiTheme="minorEastAsia" w:hAnsiTheme="minorEastAsia" w:hint="eastAsia"/>
          <w:color w:val="000000" w:themeColor="text1"/>
          <w:sz w:val="28"/>
          <w:szCs w:val="28"/>
        </w:rPr>
        <w:t>車両運転時に</w:t>
      </w:r>
      <w:r w:rsidR="001E7785" w:rsidRPr="00135C33">
        <w:rPr>
          <w:rFonts w:asciiTheme="minorEastAsia" w:hAnsiTheme="minorEastAsia" w:hint="eastAsia"/>
          <w:color w:val="000000" w:themeColor="text1"/>
          <w:sz w:val="28"/>
          <w:szCs w:val="28"/>
        </w:rPr>
        <w:t>使い捨ての</w:t>
      </w:r>
      <w:r w:rsidRPr="00135C33">
        <w:rPr>
          <w:rFonts w:asciiTheme="minorEastAsia" w:hAnsiTheme="minorEastAsia" w:hint="eastAsia"/>
          <w:color w:val="000000" w:themeColor="text1"/>
          <w:sz w:val="28"/>
          <w:szCs w:val="28"/>
        </w:rPr>
        <w:t>ゴム手袋</w:t>
      </w:r>
      <w:r w:rsidR="001E7785" w:rsidRPr="00135C33">
        <w:rPr>
          <w:rFonts w:asciiTheme="minorEastAsia" w:hAnsiTheme="minorEastAsia" w:hint="eastAsia"/>
          <w:color w:val="000000" w:themeColor="text1"/>
          <w:sz w:val="28"/>
          <w:szCs w:val="28"/>
        </w:rPr>
        <w:t>等</w:t>
      </w:r>
      <w:r w:rsidRPr="00135C33">
        <w:rPr>
          <w:rFonts w:asciiTheme="minorEastAsia" w:hAnsiTheme="minorEastAsia" w:hint="eastAsia"/>
          <w:color w:val="000000" w:themeColor="text1"/>
          <w:sz w:val="28"/>
          <w:szCs w:val="28"/>
        </w:rPr>
        <w:t>を着用する。</w:t>
      </w:r>
    </w:p>
    <w:p w:rsidR="00945D21" w:rsidRPr="00135C33" w:rsidRDefault="00945D21" w:rsidP="00945D21">
      <w:pPr>
        <w:pStyle w:val="ad"/>
        <w:widowControl/>
        <w:spacing w:line="400" w:lineRule="exact"/>
        <w:ind w:leftChars="200" w:left="660" w:hangingChars="100" w:hanging="240"/>
        <w:jc w:val="left"/>
        <w:rPr>
          <w:rFonts w:asciiTheme="minorEastAsia" w:hAnsiTheme="minorEastAsia"/>
          <w:color w:val="000000" w:themeColor="text1"/>
          <w:sz w:val="24"/>
          <w:szCs w:val="28"/>
        </w:rPr>
      </w:pPr>
      <w:r w:rsidRPr="00135C33">
        <w:rPr>
          <w:rFonts w:asciiTheme="minorEastAsia" w:hAnsiTheme="minorEastAsia" w:hint="eastAsia"/>
          <w:color w:val="000000" w:themeColor="text1"/>
          <w:sz w:val="24"/>
          <w:szCs w:val="28"/>
        </w:rPr>
        <w:t>※設備や器具の消毒は、</w:t>
      </w:r>
      <w:r w:rsidR="00A917DD" w:rsidRPr="00135C33">
        <w:rPr>
          <w:rFonts w:asciiTheme="minorEastAsia" w:hAnsiTheme="minorEastAsia" w:hint="eastAsia"/>
          <w:color w:val="000000" w:themeColor="text1"/>
          <w:sz w:val="24"/>
          <w:szCs w:val="28"/>
        </w:rPr>
        <w:t>アルコール（エタノール又は２－プロパノール）あるいは0.05%の</w:t>
      </w:r>
      <w:r w:rsidRPr="00135C33">
        <w:rPr>
          <w:rFonts w:asciiTheme="minorEastAsia" w:hAnsiTheme="minorEastAsia" w:hint="eastAsia"/>
          <w:color w:val="000000" w:themeColor="text1"/>
          <w:sz w:val="24"/>
          <w:szCs w:val="28"/>
        </w:rPr>
        <w:t>次亜塩素酸ナトリウム溶液等、当該設備・器具に最適な消毒液を用いる。</w:t>
      </w:r>
    </w:p>
    <w:p w:rsidR="00A917DD" w:rsidRPr="00135C33" w:rsidRDefault="00A917DD" w:rsidP="00945D21">
      <w:pPr>
        <w:pStyle w:val="ad"/>
        <w:widowControl/>
        <w:spacing w:line="400" w:lineRule="exact"/>
        <w:ind w:leftChars="200" w:left="660" w:hangingChars="100" w:hanging="240"/>
        <w:jc w:val="left"/>
        <w:rPr>
          <w:rFonts w:asciiTheme="minorEastAsia" w:hAnsiTheme="minorEastAsia"/>
          <w:color w:val="000000" w:themeColor="text1"/>
          <w:sz w:val="24"/>
          <w:szCs w:val="28"/>
        </w:rPr>
      </w:pPr>
      <w:r w:rsidRPr="00135C33">
        <w:rPr>
          <w:rFonts w:asciiTheme="minorEastAsia" w:hAnsiTheme="minorEastAsia" w:hint="eastAsia"/>
          <w:color w:val="000000" w:themeColor="text1"/>
          <w:sz w:val="24"/>
          <w:szCs w:val="28"/>
        </w:rPr>
        <w:t>※</w:t>
      </w:r>
      <w:r w:rsidR="00F17693" w:rsidRPr="00135C33">
        <w:rPr>
          <w:rFonts w:asciiTheme="minorEastAsia" w:hAnsiTheme="minorEastAsia"/>
          <w:color w:val="000000" w:themeColor="text1"/>
          <w:sz w:val="24"/>
          <w:szCs w:val="28"/>
        </w:rPr>
        <w:t>60%</w:t>
      </w:r>
      <w:r w:rsidR="00F17693" w:rsidRPr="00135C33">
        <w:rPr>
          <w:rFonts w:asciiTheme="minorEastAsia" w:hAnsiTheme="minorEastAsia" w:hint="eastAsia"/>
          <w:color w:val="000000" w:themeColor="text1"/>
          <w:sz w:val="24"/>
          <w:szCs w:val="28"/>
        </w:rPr>
        <w:t>のアルコール濃度の製品でも消毒効果があるとする報告もあることから、アルコール（エタノール又は２－プロパノール）（70%）が手に入らない場合は、エタノール（60%台）による清拭も許容される。</w:t>
      </w:r>
    </w:p>
    <w:p w:rsidR="002F36BD" w:rsidRPr="00135C33" w:rsidRDefault="002F36BD" w:rsidP="00945D21">
      <w:pPr>
        <w:pStyle w:val="ad"/>
        <w:widowControl/>
        <w:spacing w:line="400" w:lineRule="exact"/>
        <w:ind w:leftChars="200" w:left="660" w:hangingChars="100" w:hanging="240"/>
        <w:jc w:val="left"/>
        <w:rPr>
          <w:rFonts w:asciiTheme="minorEastAsia" w:hAnsiTheme="minorEastAsia"/>
          <w:color w:val="000000" w:themeColor="text1"/>
          <w:sz w:val="24"/>
          <w:szCs w:val="28"/>
        </w:rPr>
      </w:pPr>
      <w:r w:rsidRPr="00135C33">
        <w:rPr>
          <w:rFonts w:asciiTheme="minorEastAsia" w:hAnsiTheme="minorEastAsia" w:hint="eastAsia"/>
          <w:color w:val="000000" w:themeColor="text1"/>
          <w:sz w:val="24"/>
          <w:szCs w:val="28"/>
        </w:rPr>
        <w:t>※有効塩素濃度0.008%以上の次亜塩素酸水についても、汚れをあらかじめ</w:t>
      </w:r>
      <w:r w:rsidR="00DC5BF7" w:rsidRPr="00135C33">
        <w:rPr>
          <w:rFonts w:asciiTheme="minorEastAsia" w:hAnsiTheme="minorEastAsia" w:hint="eastAsia"/>
          <w:color w:val="000000" w:themeColor="text1"/>
          <w:sz w:val="24"/>
          <w:szCs w:val="28"/>
        </w:rPr>
        <w:t>落とし、</w:t>
      </w:r>
      <w:r w:rsidRPr="00135C33">
        <w:rPr>
          <w:rFonts w:asciiTheme="minorEastAsia" w:hAnsiTheme="minorEastAsia" w:hint="eastAsia"/>
          <w:color w:val="000000" w:themeColor="text1"/>
          <w:sz w:val="24"/>
          <w:szCs w:val="28"/>
        </w:rPr>
        <w:t>十分な量で表面をヒタヒタに濡らした状態で</w:t>
      </w:r>
      <w:r w:rsidR="00DC5BF7" w:rsidRPr="00135C33">
        <w:rPr>
          <w:rFonts w:asciiTheme="minorEastAsia" w:hAnsiTheme="minorEastAsia" w:hint="eastAsia"/>
          <w:color w:val="000000" w:themeColor="text1"/>
          <w:sz w:val="24"/>
          <w:szCs w:val="28"/>
        </w:rPr>
        <w:t>の拭き掃除は</w:t>
      </w:r>
      <w:r w:rsidRPr="00135C33">
        <w:rPr>
          <w:rFonts w:asciiTheme="minorEastAsia" w:hAnsiTheme="minorEastAsia" w:hint="eastAsia"/>
          <w:color w:val="000000" w:themeColor="text1"/>
          <w:sz w:val="24"/>
          <w:szCs w:val="28"/>
        </w:rPr>
        <w:t>有効とされている。</w:t>
      </w:r>
      <w:bookmarkStart w:id="42" w:name="_Ref44448336"/>
      <w:r w:rsidR="00FA2746" w:rsidRPr="00135C33">
        <w:rPr>
          <w:rStyle w:val="af0"/>
          <w:rFonts w:asciiTheme="minorEastAsia" w:hAnsiTheme="minorEastAsia"/>
          <w:color w:val="000000" w:themeColor="text1"/>
          <w:sz w:val="24"/>
          <w:szCs w:val="28"/>
        </w:rPr>
        <w:footnoteReference w:id="4"/>
      </w:r>
      <w:bookmarkEnd w:id="42"/>
    </w:p>
    <w:p w:rsidR="007E3D45" w:rsidRPr="00135C33" w:rsidRDefault="007E3D45" w:rsidP="00945D21">
      <w:pPr>
        <w:pStyle w:val="ad"/>
        <w:widowControl/>
        <w:spacing w:line="400" w:lineRule="exact"/>
        <w:ind w:leftChars="200" w:left="660" w:hangingChars="100" w:hanging="24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4"/>
          <w:szCs w:val="28"/>
        </w:rPr>
        <w:t>※家庭用洗剤等も有効性が確認されている。</w:t>
      </w:r>
      <w:r w:rsidR="00D5048C" w:rsidRPr="00135C33">
        <w:rPr>
          <w:rFonts w:asciiTheme="minorEastAsia" w:hAnsiTheme="minorEastAsia"/>
          <w:color w:val="000000" w:themeColor="text1"/>
          <w:sz w:val="24"/>
          <w:szCs w:val="28"/>
          <w:vertAlign w:val="superscript"/>
        </w:rPr>
        <w:fldChar w:fldCharType="begin"/>
      </w:r>
      <w:r w:rsidR="00D5048C" w:rsidRPr="00135C33">
        <w:rPr>
          <w:rFonts w:asciiTheme="minorEastAsia" w:hAnsiTheme="minorEastAsia"/>
          <w:color w:val="000000" w:themeColor="text1"/>
          <w:sz w:val="24"/>
          <w:szCs w:val="28"/>
          <w:vertAlign w:val="superscript"/>
        </w:rPr>
        <w:instrText xml:space="preserve"> </w:instrText>
      </w:r>
      <w:r w:rsidR="00D5048C" w:rsidRPr="00135C33">
        <w:rPr>
          <w:rFonts w:asciiTheme="minorEastAsia" w:hAnsiTheme="minorEastAsia" w:hint="eastAsia"/>
          <w:color w:val="000000" w:themeColor="text1"/>
          <w:sz w:val="24"/>
          <w:szCs w:val="28"/>
          <w:vertAlign w:val="superscript"/>
        </w:rPr>
        <w:instrText>NOTEREF _Ref44448336 \h</w:instrText>
      </w:r>
      <w:r w:rsidR="00D5048C" w:rsidRPr="00135C33">
        <w:rPr>
          <w:rFonts w:asciiTheme="minorEastAsia" w:hAnsiTheme="minorEastAsia"/>
          <w:color w:val="000000" w:themeColor="text1"/>
          <w:sz w:val="24"/>
          <w:szCs w:val="28"/>
          <w:vertAlign w:val="superscript"/>
        </w:rPr>
        <w:instrText xml:space="preserve">  \* MERGEFORMAT </w:instrText>
      </w:r>
      <w:r w:rsidR="00D5048C" w:rsidRPr="00135C33">
        <w:rPr>
          <w:rFonts w:asciiTheme="minorEastAsia" w:hAnsiTheme="minorEastAsia"/>
          <w:color w:val="000000" w:themeColor="text1"/>
          <w:sz w:val="24"/>
          <w:szCs w:val="28"/>
          <w:vertAlign w:val="superscript"/>
        </w:rPr>
      </w:r>
      <w:r w:rsidR="00D5048C" w:rsidRPr="00135C33">
        <w:rPr>
          <w:rFonts w:asciiTheme="minorEastAsia" w:hAnsiTheme="minorEastAsia"/>
          <w:color w:val="000000" w:themeColor="text1"/>
          <w:sz w:val="24"/>
          <w:szCs w:val="28"/>
          <w:vertAlign w:val="superscript"/>
        </w:rPr>
        <w:fldChar w:fldCharType="separate"/>
      </w:r>
      <w:r w:rsidR="00D8045C">
        <w:rPr>
          <w:rFonts w:asciiTheme="minorEastAsia" w:hAnsiTheme="minorEastAsia"/>
          <w:color w:val="000000" w:themeColor="text1"/>
          <w:sz w:val="24"/>
          <w:szCs w:val="28"/>
          <w:vertAlign w:val="superscript"/>
        </w:rPr>
        <w:t>4</w:t>
      </w:r>
      <w:r w:rsidR="00D5048C" w:rsidRPr="00135C33">
        <w:rPr>
          <w:rFonts w:asciiTheme="minorEastAsia" w:hAnsiTheme="minorEastAsia"/>
          <w:color w:val="000000" w:themeColor="text1"/>
          <w:sz w:val="24"/>
          <w:szCs w:val="28"/>
          <w:vertAlign w:val="superscript"/>
        </w:rPr>
        <w:fldChar w:fldCharType="end"/>
      </w:r>
    </w:p>
    <w:p w:rsidR="00251611" w:rsidRPr="00135C33" w:rsidRDefault="00945D21" w:rsidP="007E3D45">
      <w:pPr>
        <w:pStyle w:val="ad"/>
        <w:widowControl/>
        <w:numPr>
          <w:ilvl w:val="0"/>
          <w:numId w:val="11"/>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lastRenderedPageBreak/>
        <w:t>ゴミはこまめに回収し、鼻水や唾液等がついたゴミがある場合はビニール袋に密閉する。ゴミの回収等清掃作業を行う</w:t>
      </w:r>
      <w:r w:rsidR="00543141" w:rsidRPr="00135C33">
        <w:rPr>
          <w:rFonts w:asciiTheme="minorEastAsia" w:hAnsiTheme="minorEastAsia" w:hint="eastAsia"/>
          <w:color w:val="000000" w:themeColor="text1"/>
          <w:sz w:val="28"/>
          <w:szCs w:val="28"/>
        </w:rPr>
        <w:t>作業</w:t>
      </w:r>
      <w:r w:rsidRPr="00135C33">
        <w:rPr>
          <w:rFonts w:asciiTheme="minorEastAsia" w:hAnsiTheme="minorEastAsia" w:hint="eastAsia"/>
          <w:color w:val="000000" w:themeColor="text1"/>
          <w:sz w:val="28"/>
          <w:szCs w:val="28"/>
        </w:rPr>
        <w:t>員は、マスクや手袋を着用し、作業後に手洗いを徹底する。</w:t>
      </w:r>
    </w:p>
    <w:p w:rsidR="007E3D45" w:rsidRPr="00135C33" w:rsidRDefault="007E3D45" w:rsidP="007E3D45">
      <w:pPr>
        <w:pStyle w:val="ad"/>
        <w:widowControl/>
        <w:numPr>
          <w:ilvl w:val="0"/>
          <w:numId w:val="11"/>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bCs/>
          <w:color w:val="000000" w:themeColor="text1"/>
          <w:sz w:val="28"/>
          <w:szCs w:val="28"/>
        </w:rPr>
        <w:t>環境省と厚生労働省が示している「「新しい生活様式」における熱中症予防行動のポイント」等</w:t>
      </w:r>
      <w:r w:rsidR="00B02044" w:rsidRPr="00135C33">
        <w:rPr>
          <w:rFonts w:asciiTheme="minorEastAsia" w:hAnsiTheme="minorEastAsia" w:hint="eastAsia"/>
          <w:bCs/>
          <w:color w:val="000000" w:themeColor="text1"/>
          <w:sz w:val="28"/>
          <w:szCs w:val="28"/>
        </w:rPr>
        <w:t>（別紙１～３）</w:t>
      </w:r>
      <w:r w:rsidR="0034204C" w:rsidRPr="00135C33">
        <w:rPr>
          <w:rStyle w:val="af0"/>
          <w:rFonts w:asciiTheme="minorEastAsia" w:hAnsiTheme="minorEastAsia"/>
          <w:bCs/>
          <w:color w:val="000000" w:themeColor="text1"/>
          <w:sz w:val="28"/>
          <w:szCs w:val="28"/>
        </w:rPr>
        <w:footnoteReference w:id="5"/>
      </w:r>
      <w:r w:rsidRPr="00135C33">
        <w:rPr>
          <w:rFonts w:asciiTheme="minorEastAsia" w:hAnsiTheme="minorEastAsia" w:hint="eastAsia"/>
          <w:bCs/>
          <w:color w:val="000000" w:themeColor="text1"/>
          <w:sz w:val="28"/>
          <w:szCs w:val="28"/>
        </w:rPr>
        <w:t>を踏まえつつ、気温及び湿度が高い日においては、</w:t>
      </w:r>
      <w:r w:rsidR="004448C1" w:rsidRPr="00135C33">
        <w:rPr>
          <w:rFonts w:asciiTheme="minorEastAsia" w:hAnsiTheme="minorEastAsia" w:hint="eastAsia"/>
          <w:bCs/>
          <w:color w:val="000000" w:themeColor="text1"/>
          <w:sz w:val="28"/>
          <w:szCs w:val="28"/>
        </w:rPr>
        <w:t>別添２-２を参考とし、</w:t>
      </w:r>
      <w:r w:rsidR="00AC54E3" w:rsidRPr="00135C33">
        <w:rPr>
          <w:rFonts w:asciiTheme="minorEastAsia" w:hAnsiTheme="minorEastAsia" w:hint="eastAsia"/>
          <w:bCs/>
          <w:color w:val="000000" w:themeColor="text1"/>
          <w:sz w:val="28"/>
          <w:szCs w:val="28"/>
        </w:rPr>
        <w:t>現場の状況に応じて</w:t>
      </w:r>
      <w:r w:rsidR="00B1643D" w:rsidRPr="00135C33">
        <w:rPr>
          <w:rFonts w:asciiTheme="minorEastAsia" w:hAnsiTheme="minorEastAsia" w:hint="eastAsia"/>
          <w:bCs/>
          <w:color w:val="000000" w:themeColor="text1"/>
          <w:sz w:val="28"/>
          <w:szCs w:val="28"/>
        </w:rPr>
        <w:t>新型コロナウイルス対策に伴う熱中症リスクの軽減</w:t>
      </w:r>
      <w:r w:rsidRPr="00135C33">
        <w:rPr>
          <w:rFonts w:asciiTheme="minorEastAsia" w:hAnsiTheme="minorEastAsia" w:hint="eastAsia"/>
          <w:bCs/>
          <w:color w:val="000000" w:themeColor="text1"/>
          <w:sz w:val="28"/>
          <w:szCs w:val="28"/>
        </w:rPr>
        <w:t>等に取り組む。</w:t>
      </w:r>
    </w:p>
    <w:p w:rsidR="00C93645" w:rsidRPr="00135C33" w:rsidRDefault="00C93645" w:rsidP="007E3D45">
      <w:pPr>
        <w:pStyle w:val="ad"/>
        <w:widowControl/>
        <w:numPr>
          <w:ilvl w:val="0"/>
          <w:numId w:val="11"/>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なお、熱中症の危険性が極めて高い暑熱環境が予測される際に、熱中症予防行動を効果的に促すことを目的とした情報提供「熱中症警戒アラート（試行）」</w:t>
      </w:r>
      <w:r w:rsidR="004448C1" w:rsidRPr="00135C33">
        <w:rPr>
          <w:rStyle w:val="af0"/>
          <w:rFonts w:asciiTheme="minorEastAsia" w:hAnsiTheme="minorEastAsia"/>
          <w:color w:val="000000" w:themeColor="text1"/>
          <w:sz w:val="28"/>
          <w:szCs w:val="28"/>
        </w:rPr>
        <w:footnoteReference w:id="6"/>
      </w:r>
      <w:r w:rsidR="001328DE" w:rsidRPr="00135C33">
        <w:rPr>
          <w:rFonts w:asciiTheme="minorEastAsia" w:hAnsiTheme="minorEastAsia" w:hint="eastAsia"/>
          <w:color w:val="000000" w:themeColor="text1"/>
          <w:sz w:val="28"/>
          <w:szCs w:val="28"/>
        </w:rPr>
        <w:t>（以下</w:t>
      </w:r>
      <w:r w:rsidRPr="00135C33">
        <w:rPr>
          <w:rFonts w:asciiTheme="minorEastAsia" w:hAnsiTheme="minorEastAsia" w:hint="eastAsia"/>
          <w:color w:val="000000" w:themeColor="text1"/>
          <w:sz w:val="28"/>
          <w:szCs w:val="28"/>
        </w:rPr>
        <w:t>「アラート」という。）が関東甲信地方で実施されていることも踏まえ、アラートが発表された際は、特に熱中症予防対策</w:t>
      </w:r>
    </w:p>
    <w:p w:rsidR="00B1643D" w:rsidRDefault="004C6E0E" w:rsidP="000903BD">
      <w:pPr>
        <w:pStyle w:val="ad"/>
        <w:widowControl/>
        <w:spacing w:line="400" w:lineRule="exact"/>
        <w:ind w:leftChars="0" w:left="567"/>
        <w:jc w:val="left"/>
        <w:rPr>
          <w:ins w:id="43" w:author="ㅤ" w:date="2020-08-13T15:49:00Z"/>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を徹底する</w:t>
      </w:r>
      <w:r w:rsidR="00C93645" w:rsidRPr="00135C33">
        <w:rPr>
          <w:rFonts w:asciiTheme="minorEastAsia" w:hAnsiTheme="minorEastAsia" w:hint="eastAsia"/>
          <w:color w:val="000000" w:themeColor="text1"/>
          <w:sz w:val="28"/>
          <w:szCs w:val="28"/>
        </w:rPr>
        <w:t>。</w:t>
      </w:r>
    </w:p>
    <w:p w:rsidR="00A91EE4" w:rsidRPr="00135C33" w:rsidRDefault="00A91EE4" w:rsidP="000903BD">
      <w:pPr>
        <w:pStyle w:val="ad"/>
        <w:widowControl/>
        <w:spacing w:line="400" w:lineRule="exact"/>
        <w:ind w:leftChars="0" w:left="567"/>
        <w:jc w:val="left"/>
        <w:rPr>
          <w:rFonts w:asciiTheme="minorEastAsia" w:hAnsiTheme="minorEastAsia" w:hint="eastAsia"/>
          <w:color w:val="000000" w:themeColor="text1"/>
          <w:sz w:val="28"/>
          <w:szCs w:val="28"/>
        </w:rPr>
      </w:pPr>
    </w:p>
    <w:p w:rsidR="007E3D45" w:rsidRPr="00135C33" w:rsidRDefault="007E3D45" w:rsidP="007E3D45">
      <w:pPr>
        <w:widowControl/>
        <w:spacing w:line="400" w:lineRule="exact"/>
        <w:jc w:val="left"/>
        <w:rPr>
          <w:rFonts w:asciiTheme="minorEastAsia" w:hAnsiTheme="minorEastAsia"/>
          <w:color w:val="000000" w:themeColor="text1"/>
          <w:sz w:val="28"/>
          <w:szCs w:val="28"/>
        </w:rPr>
      </w:pPr>
      <w:r w:rsidRPr="00135C33">
        <w:rPr>
          <w:rFonts w:asciiTheme="minorEastAsia" w:hAnsiTheme="minorEastAsia" w:hint="eastAsia"/>
          <w:b/>
          <w:color w:val="000000" w:themeColor="text1"/>
          <w:sz w:val="28"/>
          <w:szCs w:val="28"/>
        </w:rPr>
        <w:t xml:space="preserve">　　</w:t>
      </w:r>
      <w:r w:rsidRPr="00135C33">
        <w:rPr>
          <w:rFonts w:asciiTheme="minorEastAsia" w:hAnsiTheme="minorEastAsia" w:hint="eastAsia"/>
          <w:color w:val="000000" w:themeColor="text1"/>
          <w:sz w:val="28"/>
          <w:szCs w:val="28"/>
        </w:rPr>
        <w:t>□</w:t>
      </w:r>
      <w:r w:rsidR="00210864" w:rsidRPr="00135C33">
        <w:rPr>
          <w:rFonts w:asciiTheme="minorEastAsia" w:hAnsiTheme="minorEastAsia" w:hint="eastAsia"/>
          <w:bCs/>
          <w:color w:val="000000" w:themeColor="text1"/>
          <w:sz w:val="28"/>
          <w:szCs w:val="28"/>
        </w:rPr>
        <w:t>新型コロナウイルス対策に伴う熱中症リスク軽減等のための取組事例</w:t>
      </w:r>
    </w:p>
    <w:p w:rsidR="007E3D45" w:rsidRPr="00135C33" w:rsidRDefault="007E3D45" w:rsidP="007E3D45">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w:t>
      </w:r>
      <w:r w:rsidR="002F3809" w:rsidRPr="00135C33">
        <w:rPr>
          <w:rFonts w:asciiTheme="minorEastAsia" w:hAnsiTheme="minorEastAsia" w:hint="eastAsia"/>
          <w:color w:val="000000" w:themeColor="text1"/>
          <w:sz w:val="28"/>
          <w:szCs w:val="28"/>
        </w:rPr>
        <w:t>マウスシールドやフェイスシールドの活用</w:t>
      </w:r>
    </w:p>
    <w:p w:rsidR="000762ED" w:rsidRPr="00135C33" w:rsidRDefault="00210864" w:rsidP="007E3D45">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○冷感素材等を用いたマスクの活用</w:t>
      </w:r>
    </w:p>
    <w:p w:rsidR="007E3D45" w:rsidRPr="00135C33" w:rsidRDefault="00210864" w:rsidP="000762ED">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○マスクと併用可能な空調機器等の活用</w:t>
      </w:r>
      <w:r w:rsidR="00BB5E60" w:rsidRPr="00135C33">
        <w:rPr>
          <w:rFonts w:asciiTheme="minorEastAsia" w:hAnsiTheme="minorEastAsia" w:hint="eastAsia"/>
          <w:color w:val="000000" w:themeColor="text1"/>
          <w:sz w:val="28"/>
          <w:szCs w:val="28"/>
        </w:rPr>
        <w:t>（空調機能が付いた作業服の着用や、首掛けクーラーの活用等）</w:t>
      </w:r>
    </w:p>
    <w:p w:rsidR="000762ED" w:rsidRPr="00135C33" w:rsidRDefault="00210864" w:rsidP="00BB5E60">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○現場作業において、特に不要な場合は適宜マスクを外す</w:t>
      </w:r>
      <w:r w:rsidR="00BB5E60" w:rsidRPr="00135C33">
        <w:rPr>
          <w:rFonts w:asciiTheme="minorEastAsia" w:hAnsiTheme="minorEastAsia" w:hint="eastAsia"/>
          <w:color w:val="000000" w:themeColor="text1"/>
          <w:sz w:val="28"/>
          <w:szCs w:val="28"/>
        </w:rPr>
        <w:t>（屋外で人と十分に距離を確保できる場合や一人での作業などマスクを外しても良い例外的な場合を明示し、現場で周知等）</w:t>
      </w:r>
    </w:p>
    <w:p w:rsidR="00210864" w:rsidRPr="00135C33" w:rsidRDefault="00210864" w:rsidP="00210864">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○現場でのスポットクーラーや扇風機等の設置</w:t>
      </w:r>
    </w:p>
    <w:p w:rsidR="00210864" w:rsidRPr="00135C33" w:rsidRDefault="00210864" w:rsidP="00210864">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w:t>
      </w:r>
      <w:r w:rsidR="00BB5E60" w:rsidRPr="00135C33">
        <w:rPr>
          <w:rFonts w:asciiTheme="minorEastAsia" w:hAnsiTheme="minorEastAsia" w:hint="eastAsia"/>
          <w:color w:val="000000" w:themeColor="text1"/>
          <w:sz w:val="28"/>
          <w:szCs w:val="28"/>
        </w:rPr>
        <w:t>ドライミスト発生装置の設置</w:t>
      </w:r>
    </w:p>
    <w:p w:rsidR="00210864" w:rsidRPr="00135C33" w:rsidRDefault="00210864" w:rsidP="00210864">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w:t>
      </w:r>
      <w:r w:rsidR="00BB5E60" w:rsidRPr="00135C33">
        <w:rPr>
          <w:rFonts w:asciiTheme="minorEastAsia" w:hAnsiTheme="minorEastAsia" w:hint="eastAsia"/>
          <w:color w:val="000000" w:themeColor="text1"/>
          <w:sz w:val="28"/>
          <w:szCs w:val="28"/>
        </w:rPr>
        <w:t>屋外作業の現場で、送風機等により通気性を確保</w:t>
      </w:r>
    </w:p>
    <w:p w:rsidR="00BB5E60" w:rsidRPr="00135C33" w:rsidRDefault="00BB5E60" w:rsidP="00BB5E60">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○テント付きの屋外休憩所の設置</w:t>
      </w:r>
    </w:p>
    <w:p w:rsidR="00BB5E60" w:rsidRPr="00135C33" w:rsidRDefault="00BB5E60" w:rsidP="00BB5E60">
      <w:pPr>
        <w:widowControl/>
        <w:spacing w:line="400" w:lineRule="exact"/>
        <w:ind w:left="1120" w:hangingChars="400" w:hanging="11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○休憩所等において、エアコンと換気扇等を併用</w:t>
      </w:r>
    </w:p>
    <w:p w:rsidR="00210864" w:rsidRPr="00135C33" w:rsidRDefault="00210864" w:rsidP="00945D21">
      <w:pPr>
        <w:widowControl/>
        <w:spacing w:line="400" w:lineRule="exact"/>
        <w:jc w:val="left"/>
        <w:rPr>
          <w:rFonts w:asciiTheme="minorEastAsia" w:hAnsiTheme="minorEastAsia"/>
          <w:color w:val="000000" w:themeColor="text1"/>
          <w:sz w:val="28"/>
          <w:szCs w:val="28"/>
        </w:rPr>
      </w:pPr>
    </w:p>
    <w:p w:rsidR="00945D21" w:rsidRPr="00135C33" w:rsidRDefault="006B18B7" w:rsidP="00945D21">
      <w:pPr>
        <w:widowControl/>
        <w:spacing w:line="400" w:lineRule="exact"/>
        <w:jc w:val="left"/>
        <w:rPr>
          <w:rFonts w:asciiTheme="minorEastAsia" w:hAnsiTheme="minorEastAsia"/>
          <w:b/>
          <w:color w:val="000000" w:themeColor="text1"/>
          <w:sz w:val="28"/>
          <w:szCs w:val="28"/>
        </w:rPr>
      </w:pPr>
      <w:r w:rsidRPr="00135C33">
        <w:rPr>
          <w:rFonts w:asciiTheme="minorEastAsia" w:hAnsiTheme="minorEastAsia" w:hint="eastAsia"/>
          <w:color w:val="000000" w:themeColor="text1"/>
          <w:sz w:val="28"/>
          <w:szCs w:val="28"/>
        </w:rPr>
        <w:t xml:space="preserve">　</w:t>
      </w:r>
      <w:r w:rsidRPr="00135C33">
        <w:rPr>
          <w:rFonts w:asciiTheme="minorEastAsia" w:hAnsiTheme="minorEastAsia" w:hint="eastAsia"/>
          <w:b/>
          <w:color w:val="000000" w:themeColor="text1"/>
          <w:sz w:val="28"/>
          <w:szCs w:val="28"/>
        </w:rPr>
        <w:t>（ⅱ）</w:t>
      </w:r>
      <w:r w:rsidR="00E2764D" w:rsidRPr="00135C33">
        <w:rPr>
          <w:rFonts w:asciiTheme="minorEastAsia" w:hAnsiTheme="minorEastAsia" w:hint="eastAsia"/>
          <w:b/>
          <w:color w:val="000000" w:themeColor="text1"/>
          <w:sz w:val="28"/>
          <w:szCs w:val="28"/>
        </w:rPr>
        <w:t>建設現場</w:t>
      </w:r>
      <w:r w:rsidR="00945D21" w:rsidRPr="00135C33">
        <w:rPr>
          <w:rFonts w:asciiTheme="minorEastAsia" w:hAnsiTheme="minorEastAsia" w:hint="eastAsia"/>
          <w:b/>
          <w:color w:val="000000" w:themeColor="text1"/>
          <w:sz w:val="28"/>
          <w:szCs w:val="28"/>
        </w:rPr>
        <w:t>への</w:t>
      </w:r>
      <w:r w:rsidR="007C69F4" w:rsidRPr="00135C33">
        <w:rPr>
          <w:rFonts w:asciiTheme="minorEastAsia" w:hAnsiTheme="minorEastAsia" w:hint="eastAsia"/>
          <w:b/>
          <w:color w:val="000000" w:themeColor="text1"/>
          <w:sz w:val="28"/>
          <w:szCs w:val="28"/>
        </w:rPr>
        <w:t>移動・</w:t>
      </w:r>
      <w:r w:rsidR="00945D21" w:rsidRPr="00135C33">
        <w:rPr>
          <w:rFonts w:asciiTheme="minorEastAsia" w:hAnsiTheme="minorEastAsia" w:hint="eastAsia"/>
          <w:b/>
          <w:color w:val="000000" w:themeColor="text1"/>
          <w:sz w:val="28"/>
          <w:szCs w:val="28"/>
        </w:rPr>
        <w:t>立ち入り</w:t>
      </w:r>
    </w:p>
    <w:p w:rsidR="007C69F4" w:rsidRPr="00135C33" w:rsidRDefault="00E2764D" w:rsidP="007C69F4">
      <w:pPr>
        <w:pStyle w:val="ad"/>
        <w:widowControl/>
        <w:numPr>
          <w:ilvl w:val="0"/>
          <w:numId w:val="11"/>
        </w:numPr>
        <w:spacing w:line="400" w:lineRule="exact"/>
        <w:ind w:leftChars="0" w:left="567" w:hanging="357"/>
        <w:jc w:val="left"/>
        <w:rPr>
          <w:rFonts w:asciiTheme="minorEastAsia" w:hAnsiTheme="minorEastAsia"/>
          <w:i/>
          <w:color w:val="000000" w:themeColor="text1"/>
          <w:sz w:val="28"/>
          <w:szCs w:val="28"/>
        </w:rPr>
      </w:pPr>
      <w:r w:rsidRPr="00135C33">
        <w:rPr>
          <w:rFonts w:asciiTheme="minorEastAsia" w:hAnsiTheme="minorEastAsia" w:hint="eastAsia"/>
          <w:color w:val="000000" w:themeColor="text1"/>
          <w:sz w:val="28"/>
          <w:szCs w:val="28"/>
        </w:rPr>
        <w:lastRenderedPageBreak/>
        <w:t>現場</w:t>
      </w:r>
      <w:r w:rsidR="001E7785" w:rsidRPr="00135C33">
        <w:rPr>
          <w:rFonts w:asciiTheme="minorEastAsia" w:hAnsiTheme="minorEastAsia" w:hint="eastAsia"/>
          <w:color w:val="000000" w:themeColor="text1"/>
          <w:sz w:val="28"/>
          <w:szCs w:val="28"/>
        </w:rPr>
        <w:t>の状況に応じ、</w:t>
      </w:r>
      <w:r w:rsidRPr="00135C33">
        <w:rPr>
          <w:rFonts w:asciiTheme="minorEastAsia" w:hAnsiTheme="minorEastAsia" w:hint="eastAsia"/>
          <w:color w:val="000000" w:themeColor="text1"/>
          <w:sz w:val="28"/>
          <w:szCs w:val="28"/>
        </w:rPr>
        <w:t>作業員を複数班に分け、入場時間</w:t>
      </w:r>
      <w:r w:rsidR="001E7785" w:rsidRPr="00135C33">
        <w:rPr>
          <w:rFonts w:asciiTheme="minorEastAsia" w:hAnsiTheme="minorEastAsia" w:hint="eastAsia"/>
          <w:color w:val="000000" w:themeColor="text1"/>
          <w:sz w:val="28"/>
          <w:szCs w:val="28"/>
        </w:rPr>
        <w:t>や退場時</w:t>
      </w:r>
      <w:r w:rsidR="00106275" w:rsidRPr="00135C33">
        <w:rPr>
          <w:rFonts w:asciiTheme="minorEastAsia" w:hAnsiTheme="minorEastAsia" w:hint="eastAsia"/>
          <w:color w:val="000000" w:themeColor="text1"/>
          <w:sz w:val="28"/>
          <w:szCs w:val="28"/>
        </w:rPr>
        <w:t>間</w:t>
      </w:r>
      <w:r w:rsidRPr="00135C33">
        <w:rPr>
          <w:rFonts w:asciiTheme="minorEastAsia" w:hAnsiTheme="minorEastAsia" w:hint="eastAsia"/>
          <w:color w:val="000000" w:themeColor="text1"/>
          <w:sz w:val="28"/>
          <w:szCs w:val="28"/>
        </w:rPr>
        <w:t>を</w:t>
      </w:r>
      <w:r w:rsidR="001E7785" w:rsidRPr="00135C33">
        <w:rPr>
          <w:rFonts w:asciiTheme="minorEastAsia" w:hAnsiTheme="minorEastAsia" w:hint="eastAsia"/>
          <w:color w:val="000000" w:themeColor="text1"/>
          <w:sz w:val="28"/>
          <w:szCs w:val="28"/>
        </w:rPr>
        <w:t>一定時間</w:t>
      </w:r>
      <w:r w:rsidRPr="00135C33">
        <w:rPr>
          <w:rFonts w:asciiTheme="minorEastAsia" w:hAnsiTheme="minorEastAsia" w:hint="eastAsia"/>
          <w:color w:val="000000" w:themeColor="text1"/>
          <w:sz w:val="28"/>
          <w:szCs w:val="28"/>
        </w:rPr>
        <w:t>ずらす</w:t>
      </w:r>
      <w:r w:rsidR="007C69F4" w:rsidRPr="00135C33">
        <w:rPr>
          <w:rFonts w:asciiTheme="minorEastAsia" w:hAnsiTheme="minorEastAsia" w:hint="eastAsia"/>
          <w:color w:val="000000" w:themeColor="text1"/>
          <w:sz w:val="28"/>
          <w:szCs w:val="28"/>
        </w:rPr>
        <w:t>。</w:t>
      </w:r>
    </w:p>
    <w:p w:rsidR="007C69F4" w:rsidRPr="00135C33" w:rsidRDefault="001E7785" w:rsidP="007C69F4">
      <w:pPr>
        <w:pStyle w:val="ad"/>
        <w:widowControl/>
        <w:numPr>
          <w:ilvl w:val="0"/>
          <w:numId w:val="11"/>
        </w:numPr>
        <w:spacing w:line="400" w:lineRule="exact"/>
        <w:ind w:leftChars="0" w:left="567" w:hanging="357"/>
        <w:jc w:val="left"/>
        <w:rPr>
          <w:rFonts w:asciiTheme="minorEastAsia" w:hAnsiTheme="minorEastAsia"/>
          <w:i/>
          <w:color w:val="000000" w:themeColor="text1"/>
          <w:sz w:val="28"/>
          <w:szCs w:val="28"/>
        </w:rPr>
      </w:pPr>
      <w:r w:rsidRPr="00135C33">
        <w:rPr>
          <w:rFonts w:asciiTheme="minorEastAsia" w:hAnsiTheme="minorEastAsia" w:hint="eastAsia"/>
          <w:color w:val="000000" w:themeColor="text1"/>
          <w:sz w:val="28"/>
          <w:szCs w:val="28"/>
        </w:rPr>
        <w:t>建</w:t>
      </w:r>
      <w:r w:rsidR="007C69F4" w:rsidRPr="00135C33">
        <w:rPr>
          <w:rFonts w:asciiTheme="minorEastAsia" w:hAnsiTheme="minorEastAsia" w:hint="eastAsia"/>
          <w:color w:val="000000" w:themeColor="text1"/>
          <w:sz w:val="28"/>
          <w:szCs w:val="28"/>
        </w:rPr>
        <w:t>設現場に車両で移動する際には、車両数を増やす、近隣に借地し駐車スペースを確保する等により、同乗・相乗りを可能な限り避けるようにする。</w:t>
      </w:r>
    </w:p>
    <w:p w:rsidR="00945D21" w:rsidRPr="00135C33" w:rsidRDefault="00945D21" w:rsidP="00945D21">
      <w:pPr>
        <w:pStyle w:val="ad"/>
        <w:widowControl/>
        <w:numPr>
          <w:ilvl w:val="0"/>
          <w:numId w:val="6"/>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不要不急な部外者の立ち入りは行わない。</w:t>
      </w:r>
    </w:p>
    <w:p w:rsidR="00945D21" w:rsidRPr="00135C33" w:rsidRDefault="00945D21" w:rsidP="00945D21">
      <w:pPr>
        <w:pStyle w:val="ad"/>
        <w:widowControl/>
        <w:numPr>
          <w:ilvl w:val="0"/>
          <w:numId w:val="6"/>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取引先等の外部関係者の立ち入りについては、当該者に対して、従業員に準じた感染防止対策を求める。</w:t>
      </w:r>
    </w:p>
    <w:p w:rsidR="002E7645" w:rsidRPr="00135C33" w:rsidRDefault="00833E66" w:rsidP="006B2D4C">
      <w:pPr>
        <w:pStyle w:val="ad"/>
        <w:widowControl/>
        <w:numPr>
          <w:ilvl w:val="0"/>
          <w:numId w:val="6"/>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このため、あらかじめ、これらの外部関係者が所属する企業等に、建設現場やオフィス内での感染防止対策の内容を説明する等により、理解を促す。</w:t>
      </w:r>
    </w:p>
    <w:p w:rsidR="00945D21" w:rsidRPr="00135C33" w:rsidRDefault="008810A8" w:rsidP="002E7645">
      <w:pPr>
        <w:pStyle w:val="ad"/>
        <w:widowControl/>
        <w:numPr>
          <w:ilvl w:val="0"/>
          <w:numId w:val="11"/>
        </w:numPr>
        <w:spacing w:line="400" w:lineRule="exact"/>
        <w:ind w:leftChars="0" w:left="567" w:hanging="357"/>
        <w:jc w:val="left"/>
        <w:rPr>
          <w:rFonts w:asciiTheme="minorEastAsia" w:hAnsiTheme="minorEastAsia"/>
          <w:i/>
          <w:color w:val="000000" w:themeColor="text1"/>
          <w:sz w:val="28"/>
          <w:szCs w:val="28"/>
        </w:rPr>
      </w:pPr>
      <w:r w:rsidRPr="00135C33">
        <w:rPr>
          <w:rFonts w:asciiTheme="minorEastAsia" w:hAnsiTheme="minorEastAsia" w:hint="eastAsia"/>
          <w:color w:val="000000" w:themeColor="text1"/>
          <w:sz w:val="28"/>
          <w:szCs w:val="28"/>
        </w:rPr>
        <w:t>不要</w:t>
      </w:r>
      <w:r w:rsidR="002E7645" w:rsidRPr="00135C33">
        <w:rPr>
          <w:rFonts w:asciiTheme="minorEastAsia" w:hAnsiTheme="minorEastAsia" w:hint="eastAsia"/>
          <w:color w:val="000000" w:themeColor="text1"/>
          <w:sz w:val="28"/>
          <w:szCs w:val="28"/>
        </w:rPr>
        <w:t>不急の現場見学会は控える。</w:t>
      </w:r>
    </w:p>
    <w:p w:rsidR="00945D21" w:rsidRPr="00135C33" w:rsidRDefault="00945D21" w:rsidP="00F9569C">
      <w:pPr>
        <w:widowControl/>
        <w:spacing w:line="400" w:lineRule="exact"/>
        <w:jc w:val="left"/>
        <w:rPr>
          <w:rFonts w:asciiTheme="minorEastAsia" w:hAnsiTheme="minorEastAsia"/>
          <w:color w:val="000000" w:themeColor="text1"/>
          <w:sz w:val="28"/>
          <w:szCs w:val="28"/>
        </w:rPr>
      </w:pP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□現場作業や移動時の取組事例</w:t>
      </w: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○作業員の配置のブロック分けによる密接した作業の回避</w:t>
      </w: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○車両での移動時の同乗・相乗りを避け個別の移動を励行</w:t>
      </w: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○現場と自宅の直行直帰の推奨</w:t>
      </w:r>
    </w:p>
    <w:p w:rsidR="00863E66"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○重機や車両等の操作前の消毒等の徹底</w:t>
      </w:r>
    </w:p>
    <w:p w:rsidR="00B1643D" w:rsidRDefault="00863E66" w:rsidP="000903BD">
      <w:pPr>
        <w:pStyle w:val="ad"/>
        <w:widowControl/>
        <w:spacing w:line="400" w:lineRule="exact"/>
        <w:ind w:leftChars="0" w:left="567" w:firstLineChars="100" w:firstLine="280"/>
        <w:jc w:val="left"/>
        <w:rPr>
          <w:ins w:id="44" w:author="ㅤ" w:date="2020-08-13T15:49:00Z"/>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○密室・密閉空間での換気や送風機等の使用の励行　等</w:t>
      </w:r>
    </w:p>
    <w:p w:rsidR="00A91EE4" w:rsidRPr="00135C33" w:rsidRDefault="00A91EE4" w:rsidP="000903BD">
      <w:pPr>
        <w:pStyle w:val="ad"/>
        <w:widowControl/>
        <w:spacing w:line="400" w:lineRule="exact"/>
        <w:ind w:leftChars="0" w:left="567" w:firstLineChars="100" w:firstLine="280"/>
        <w:jc w:val="left"/>
        <w:rPr>
          <w:rFonts w:asciiTheme="minorEastAsia" w:hAnsiTheme="minorEastAsia" w:hint="eastAsia"/>
          <w:color w:val="000000" w:themeColor="text1"/>
          <w:sz w:val="28"/>
          <w:szCs w:val="28"/>
        </w:rPr>
      </w:pPr>
    </w:p>
    <w:p w:rsidR="002E7645" w:rsidRPr="00135C33" w:rsidRDefault="002E7645" w:rsidP="002E7645">
      <w:pPr>
        <w:widowControl/>
        <w:spacing w:line="400" w:lineRule="exact"/>
        <w:ind w:firstLineChars="100" w:firstLine="281"/>
        <w:jc w:val="left"/>
        <w:rPr>
          <w:rFonts w:asciiTheme="minorEastAsia" w:hAnsiTheme="minorEastAsia"/>
          <w:b/>
          <w:bCs/>
          <w:color w:val="000000" w:themeColor="text1"/>
          <w:sz w:val="28"/>
          <w:szCs w:val="28"/>
        </w:rPr>
      </w:pPr>
      <w:r w:rsidRPr="00135C33">
        <w:rPr>
          <w:rFonts w:asciiTheme="minorEastAsia" w:hAnsiTheme="minorEastAsia" w:hint="eastAsia"/>
          <w:b/>
          <w:bCs/>
          <w:color w:val="000000" w:themeColor="text1"/>
          <w:sz w:val="28"/>
          <w:szCs w:val="28"/>
        </w:rPr>
        <w:t>（ⅲ</w:t>
      </w:r>
      <w:r w:rsidRPr="00135C33">
        <w:rPr>
          <w:rFonts w:asciiTheme="minorEastAsia" w:hAnsiTheme="minorEastAsia"/>
          <w:b/>
          <w:bCs/>
          <w:color w:val="000000" w:themeColor="text1"/>
          <w:sz w:val="28"/>
          <w:szCs w:val="28"/>
        </w:rPr>
        <w:t>）</w:t>
      </w:r>
      <w:r w:rsidR="00863E66" w:rsidRPr="00135C33">
        <w:rPr>
          <w:rFonts w:asciiTheme="minorEastAsia" w:hAnsiTheme="minorEastAsia" w:hint="eastAsia"/>
          <w:b/>
          <w:bCs/>
          <w:color w:val="000000" w:themeColor="text1"/>
          <w:sz w:val="28"/>
          <w:szCs w:val="28"/>
        </w:rPr>
        <w:t>作業員</w:t>
      </w:r>
      <w:r w:rsidRPr="00135C33">
        <w:rPr>
          <w:rFonts w:asciiTheme="minorEastAsia" w:hAnsiTheme="minorEastAsia" w:hint="eastAsia"/>
          <w:b/>
          <w:bCs/>
          <w:color w:val="000000" w:themeColor="text1"/>
          <w:sz w:val="28"/>
          <w:szCs w:val="28"/>
        </w:rPr>
        <w:t>宿舎における対応</w:t>
      </w:r>
    </w:p>
    <w:p w:rsidR="002E7645" w:rsidRPr="00135C33" w:rsidRDefault="002E7645" w:rsidP="002E7645">
      <w:pPr>
        <w:widowControl/>
        <w:spacing w:line="400" w:lineRule="exact"/>
        <w:ind w:left="280" w:hangingChars="100" w:hanging="280"/>
        <w:jc w:val="left"/>
        <w:rPr>
          <w:rFonts w:asciiTheme="minorEastAsia" w:hAnsiTheme="minorEastAsia"/>
          <w:bCs/>
          <w:color w:val="000000" w:themeColor="text1"/>
          <w:sz w:val="28"/>
          <w:szCs w:val="28"/>
        </w:rPr>
      </w:pPr>
      <w:r w:rsidRPr="00135C33">
        <w:rPr>
          <w:rFonts w:asciiTheme="minorEastAsia" w:hAnsiTheme="minorEastAsia" w:hint="eastAsia"/>
          <w:bCs/>
          <w:color w:val="000000" w:themeColor="text1"/>
          <w:sz w:val="28"/>
          <w:szCs w:val="28"/>
        </w:rPr>
        <w:t xml:space="preserve">　　宿泊する</w:t>
      </w:r>
      <w:r w:rsidR="00863E66" w:rsidRPr="00135C33">
        <w:rPr>
          <w:rFonts w:asciiTheme="minorEastAsia" w:hAnsiTheme="minorEastAsia" w:hint="eastAsia"/>
          <w:bCs/>
          <w:color w:val="000000" w:themeColor="text1"/>
          <w:sz w:val="28"/>
          <w:szCs w:val="28"/>
        </w:rPr>
        <w:t>作業員</w:t>
      </w:r>
      <w:r w:rsidRPr="00135C33">
        <w:rPr>
          <w:rFonts w:asciiTheme="minorEastAsia" w:hAnsiTheme="minorEastAsia" w:hint="eastAsia"/>
          <w:bCs/>
          <w:color w:val="000000" w:themeColor="text1"/>
          <w:sz w:val="28"/>
          <w:szCs w:val="28"/>
        </w:rPr>
        <w:t>が密な状態とならないよう、発注者と協議の上、十分な広さの</w:t>
      </w:r>
      <w:r w:rsidR="00863E66" w:rsidRPr="00135C33">
        <w:rPr>
          <w:rFonts w:asciiTheme="minorEastAsia" w:hAnsiTheme="minorEastAsia" w:hint="eastAsia"/>
          <w:bCs/>
          <w:color w:val="000000" w:themeColor="text1"/>
          <w:sz w:val="28"/>
          <w:szCs w:val="28"/>
        </w:rPr>
        <w:t>作業員</w:t>
      </w:r>
      <w:r w:rsidRPr="00135C33">
        <w:rPr>
          <w:rFonts w:asciiTheme="minorEastAsia" w:hAnsiTheme="minorEastAsia" w:hint="eastAsia"/>
          <w:bCs/>
          <w:color w:val="000000" w:themeColor="text1"/>
          <w:sz w:val="28"/>
          <w:szCs w:val="28"/>
        </w:rPr>
        <w:t>宿舎を確保するとともに、以下に掲げる事項等に取り組む</w:t>
      </w:r>
      <w:r w:rsidR="00F51BDF" w:rsidRPr="00135C33">
        <w:rPr>
          <w:rFonts w:asciiTheme="minorEastAsia" w:hAnsiTheme="minorEastAsia" w:hint="eastAsia"/>
          <w:bCs/>
          <w:color w:val="000000" w:themeColor="text1"/>
          <w:sz w:val="28"/>
          <w:szCs w:val="28"/>
        </w:rPr>
        <w:t>。</w:t>
      </w:r>
    </w:p>
    <w:p w:rsidR="00F51BDF" w:rsidRPr="00135C33" w:rsidRDefault="00F51BDF" w:rsidP="00F51BDF">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１部屋当たりの宿泊人数を少なくする</w:t>
      </w:r>
      <w:r w:rsidR="0003563E" w:rsidRPr="00135C33">
        <w:rPr>
          <w:rFonts w:asciiTheme="minorEastAsia" w:hAnsiTheme="minorEastAsia" w:hint="eastAsia"/>
          <w:color w:val="000000" w:themeColor="text1"/>
          <w:sz w:val="28"/>
          <w:szCs w:val="28"/>
        </w:rPr>
        <w:t>。</w:t>
      </w:r>
    </w:p>
    <w:p w:rsidR="00F51BDF" w:rsidRPr="00135C33" w:rsidRDefault="00F51BDF" w:rsidP="00F51BDF">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手洗い時のタオルを撤去し、ペーパータオルを活用</w:t>
      </w:r>
      <w:r w:rsidR="0003563E" w:rsidRPr="00135C33">
        <w:rPr>
          <w:rFonts w:asciiTheme="minorEastAsia" w:hAnsiTheme="minorEastAsia" w:hint="eastAsia"/>
          <w:color w:val="000000" w:themeColor="text1"/>
          <w:sz w:val="28"/>
          <w:szCs w:val="28"/>
        </w:rPr>
        <w:t>する。</w:t>
      </w:r>
    </w:p>
    <w:p w:rsidR="00F51BDF" w:rsidRPr="00135C33" w:rsidRDefault="00F51BDF" w:rsidP="00F51BDF">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宿舎内においても、マスク着用</w:t>
      </w:r>
      <w:r w:rsidR="0003563E" w:rsidRPr="00135C33">
        <w:rPr>
          <w:rFonts w:asciiTheme="minorEastAsia" w:hAnsiTheme="minorEastAsia" w:hint="eastAsia"/>
          <w:color w:val="000000" w:themeColor="text1"/>
          <w:sz w:val="28"/>
          <w:szCs w:val="28"/>
        </w:rPr>
        <w:t>を</w:t>
      </w:r>
      <w:r w:rsidRPr="00135C33">
        <w:rPr>
          <w:rFonts w:asciiTheme="minorEastAsia" w:hAnsiTheme="minorEastAsia" w:hint="eastAsia"/>
          <w:color w:val="000000" w:themeColor="text1"/>
          <w:sz w:val="28"/>
          <w:szCs w:val="28"/>
        </w:rPr>
        <w:t>励行</w:t>
      </w:r>
      <w:r w:rsidR="0003563E" w:rsidRPr="00135C33">
        <w:rPr>
          <w:rFonts w:asciiTheme="minorEastAsia" w:hAnsiTheme="minorEastAsia" w:hint="eastAsia"/>
          <w:color w:val="000000" w:themeColor="text1"/>
          <w:sz w:val="28"/>
          <w:szCs w:val="28"/>
        </w:rPr>
        <w:t>する。</w:t>
      </w:r>
    </w:p>
    <w:p w:rsidR="00F51BDF" w:rsidRPr="00135C33" w:rsidRDefault="00F51BDF" w:rsidP="00F51BDF">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定期的に換気を実施</w:t>
      </w:r>
      <w:r w:rsidR="0003563E" w:rsidRPr="00135C33">
        <w:rPr>
          <w:rFonts w:asciiTheme="minorEastAsia" w:hAnsiTheme="minorEastAsia" w:hint="eastAsia"/>
          <w:color w:val="000000" w:themeColor="text1"/>
          <w:sz w:val="28"/>
          <w:szCs w:val="28"/>
        </w:rPr>
        <w:t>する。</w:t>
      </w:r>
    </w:p>
    <w:p w:rsidR="00F51BDF" w:rsidRPr="00135C33" w:rsidRDefault="00F51BDF" w:rsidP="00F51BDF">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不特定多数の者が触れる箇所</w:t>
      </w:r>
      <w:r w:rsidR="0003563E" w:rsidRPr="00135C33">
        <w:rPr>
          <w:rFonts w:asciiTheme="minorEastAsia" w:hAnsiTheme="minorEastAsia" w:hint="eastAsia"/>
          <w:color w:val="000000" w:themeColor="text1"/>
          <w:sz w:val="28"/>
          <w:szCs w:val="28"/>
        </w:rPr>
        <w:t>を</w:t>
      </w:r>
      <w:r w:rsidRPr="00135C33">
        <w:rPr>
          <w:rFonts w:asciiTheme="minorEastAsia" w:hAnsiTheme="minorEastAsia" w:hint="eastAsia"/>
          <w:color w:val="000000" w:themeColor="text1"/>
          <w:sz w:val="28"/>
          <w:szCs w:val="28"/>
        </w:rPr>
        <w:t>定期的</w:t>
      </w:r>
      <w:r w:rsidR="0003563E" w:rsidRPr="00135C33">
        <w:rPr>
          <w:rFonts w:asciiTheme="minorEastAsia" w:hAnsiTheme="minorEastAsia" w:hint="eastAsia"/>
          <w:color w:val="000000" w:themeColor="text1"/>
          <w:sz w:val="28"/>
          <w:szCs w:val="28"/>
        </w:rPr>
        <w:t>に</w:t>
      </w:r>
      <w:r w:rsidRPr="00135C33">
        <w:rPr>
          <w:rFonts w:asciiTheme="minorEastAsia" w:hAnsiTheme="minorEastAsia" w:hint="eastAsia"/>
          <w:color w:val="000000" w:themeColor="text1"/>
          <w:sz w:val="28"/>
          <w:szCs w:val="28"/>
        </w:rPr>
        <w:t>消毒</w:t>
      </w:r>
      <w:r w:rsidR="0003563E" w:rsidRPr="00135C33">
        <w:rPr>
          <w:rFonts w:asciiTheme="minorEastAsia" w:hAnsiTheme="minorEastAsia" w:hint="eastAsia"/>
          <w:color w:val="000000" w:themeColor="text1"/>
          <w:sz w:val="28"/>
          <w:szCs w:val="28"/>
        </w:rPr>
        <w:t>する。</w:t>
      </w:r>
    </w:p>
    <w:p w:rsidR="00F51BDF" w:rsidRPr="00135C33" w:rsidRDefault="00F51BDF" w:rsidP="00F51BDF">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食堂等において、対面で座ることがないよう机等を配置する他、利用時間の分散など、利用に当たってのルールを設定</w:t>
      </w:r>
      <w:r w:rsidR="0003563E" w:rsidRPr="00135C33">
        <w:rPr>
          <w:rFonts w:asciiTheme="minorEastAsia" w:hAnsiTheme="minorEastAsia" w:hint="eastAsia"/>
          <w:color w:val="000000" w:themeColor="text1"/>
          <w:sz w:val="28"/>
          <w:szCs w:val="28"/>
        </w:rPr>
        <w:t>する。</w:t>
      </w:r>
    </w:p>
    <w:p w:rsidR="00F51BDF" w:rsidRPr="00135C33" w:rsidRDefault="00F51BDF" w:rsidP="00F51BDF">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机と机の間に簡易的な仕切りを設置</w:t>
      </w:r>
      <w:r w:rsidR="0003563E" w:rsidRPr="00135C33">
        <w:rPr>
          <w:rFonts w:asciiTheme="minorEastAsia" w:hAnsiTheme="minorEastAsia" w:hint="eastAsia"/>
          <w:color w:val="000000" w:themeColor="text1"/>
          <w:sz w:val="28"/>
          <w:szCs w:val="28"/>
        </w:rPr>
        <w:t>する。</w:t>
      </w:r>
    </w:p>
    <w:p w:rsidR="00F51BDF" w:rsidRPr="00135C33" w:rsidRDefault="00F51BDF" w:rsidP="00F51BDF">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入浴時間の分散や湯船の増設など、入浴時における接触機会の低減に取</w:t>
      </w:r>
      <w:r w:rsidR="0003563E" w:rsidRPr="00135C33">
        <w:rPr>
          <w:rFonts w:asciiTheme="minorEastAsia" w:hAnsiTheme="minorEastAsia" w:hint="eastAsia"/>
          <w:color w:val="000000" w:themeColor="text1"/>
          <w:sz w:val="28"/>
          <w:szCs w:val="28"/>
        </w:rPr>
        <w:t>り</w:t>
      </w:r>
      <w:r w:rsidRPr="00135C33">
        <w:rPr>
          <w:rFonts w:asciiTheme="minorEastAsia" w:hAnsiTheme="minorEastAsia" w:hint="eastAsia"/>
          <w:color w:val="000000" w:themeColor="text1"/>
          <w:sz w:val="28"/>
          <w:szCs w:val="28"/>
        </w:rPr>
        <w:t>組</w:t>
      </w:r>
      <w:r w:rsidR="0003563E" w:rsidRPr="00135C33">
        <w:rPr>
          <w:rFonts w:asciiTheme="minorEastAsia" w:hAnsiTheme="minorEastAsia" w:hint="eastAsia"/>
          <w:color w:val="000000" w:themeColor="text1"/>
          <w:sz w:val="28"/>
          <w:szCs w:val="28"/>
        </w:rPr>
        <w:t>む。</w:t>
      </w:r>
    </w:p>
    <w:p w:rsidR="002E7645" w:rsidRPr="00135C33" w:rsidRDefault="002E7645" w:rsidP="00F9569C">
      <w:pPr>
        <w:widowControl/>
        <w:spacing w:line="400" w:lineRule="exact"/>
        <w:jc w:val="left"/>
        <w:rPr>
          <w:rFonts w:asciiTheme="minorEastAsia" w:hAnsiTheme="minorEastAsia"/>
          <w:color w:val="000000" w:themeColor="text1"/>
          <w:sz w:val="28"/>
          <w:szCs w:val="28"/>
        </w:rPr>
      </w:pPr>
    </w:p>
    <w:p w:rsidR="0026329E" w:rsidRPr="00135C33" w:rsidRDefault="0026329E" w:rsidP="00A356D1">
      <w:pPr>
        <w:widowControl/>
        <w:spacing w:line="400" w:lineRule="exact"/>
        <w:ind w:firstLineChars="100" w:firstLine="281"/>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lastRenderedPageBreak/>
        <w:t>（</w:t>
      </w:r>
      <w:r w:rsidR="002E7645" w:rsidRPr="00135C33">
        <w:rPr>
          <w:rFonts w:asciiTheme="minorEastAsia" w:hAnsiTheme="minorEastAsia" w:hint="eastAsia"/>
          <w:b/>
          <w:color w:val="000000" w:themeColor="text1"/>
          <w:sz w:val="28"/>
          <w:szCs w:val="28"/>
        </w:rPr>
        <w:t>ⅳ</w:t>
      </w:r>
      <w:r w:rsidRPr="00135C33">
        <w:rPr>
          <w:rFonts w:asciiTheme="minorEastAsia" w:hAnsiTheme="minorEastAsia" w:hint="eastAsia"/>
          <w:b/>
          <w:color w:val="000000" w:themeColor="text1"/>
          <w:sz w:val="28"/>
          <w:szCs w:val="28"/>
        </w:rPr>
        <w:t>）休憩・休息スペース</w:t>
      </w:r>
    </w:p>
    <w:p w:rsidR="0026329E" w:rsidRPr="00135C33" w:rsidRDefault="0026329E" w:rsidP="0026329E">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bCs/>
          <w:color w:val="000000" w:themeColor="text1"/>
          <w:sz w:val="28"/>
          <w:szCs w:val="28"/>
        </w:rPr>
        <w:t>共有する物品（テーブル、椅子等）は、定期的に消毒する。</w:t>
      </w:r>
    </w:p>
    <w:p w:rsidR="0026329E" w:rsidRPr="00135C33" w:rsidRDefault="0026329E" w:rsidP="0026329E">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bCs/>
          <w:color w:val="000000" w:themeColor="text1"/>
          <w:sz w:val="28"/>
          <w:szCs w:val="28"/>
        </w:rPr>
        <w:t>使用する際は、入退室の前後の手洗いを徹底する。</w:t>
      </w:r>
    </w:p>
    <w:p w:rsidR="0026329E" w:rsidRPr="00640DEE" w:rsidRDefault="0026329E" w:rsidP="0026329E">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喫煙を含め、休憩・休息をとる場合には、</w:t>
      </w:r>
      <w:r w:rsidRPr="00135C33">
        <w:rPr>
          <w:rFonts w:hint="eastAsia"/>
          <w:color w:val="000000" w:themeColor="text1"/>
          <w:sz w:val="28"/>
          <w:szCs w:val="23"/>
        </w:rPr>
        <w:t>できる限り２メートルを目安に距離を確保するよう努め、</w:t>
      </w:r>
      <w:r w:rsidRPr="00135C33">
        <w:rPr>
          <w:rFonts w:asciiTheme="minorEastAsia" w:hAnsiTheme="minorEastAsia" w:hint="eastAsia"/>
          <w:color w:val="000000" w:themeColor="text1"/>
          <w:sz w:val="28"/>
          <w:szCs w:val="28"/>
        </w:rPr>
        <w:t>一定数以上が同時に休憩スペースに入らない、</w:t>
      </w:r>
      <w:r w:rsidRPr="00135C33">
        <w:rPr>
          <w:rFonts w:hint="eastAsia"/>
          <w:color w:val="000000" w:themeColor="text1"/>
          <w:sz w:val="28"/>
          <w:szCs w:val="23"/>
        </w:rPr>
        <w:t>休憩スペースの追設や休憩時間をずらす等の工夫を行う。</w:t>
      </w:r>
    </w:p>
    <w:p w:rsidR="0026329E" w:rsidRDefault="0026329E" w:rsidP="00640DEE">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640DEE">
        <w:rPr>
          <w:rFonts w:asciiTheme="minorEastAsia" w:hAnsiTheme="minorEastAsia" w:hint="eastAsia"/>
          <w:color w:val="000000" w:themeColor="text1"/>
          <w:sz w:val="28"/>
          <w:szCs w:val="28"/>
        </w:rPr>
        <w:t>特に屋内休憩スペースについては</w:t>
      </w:r>
      <w:r w:rsidR="00863E66" w:rsidRPr="00640DEE">
        <w:rPr>
          <w:rFonts w:asciiTheme="minorEastAsia" w:hAnsiTheme="minorEastAsia" w:hint="eastAsia"/>
          <w:color w:val="000000" w:themeColor="text1"/>
          <w:sz w:val="28"/>
          <w:szCs w:val="28"/>
        </w:rPr>
        <w:t>、</w:t>
      </w:r>
      <w:r w:rsidRPr="00640DEE">
        <w:rPr>
          <w:rFonts w:asciiTheme="minorEastAsia" w:hAnsiTheme="minorEastAsia" w:hint="eastAsia"/>
          <w:color w:val="000000" w:themeColor="text1"/>
          <w:sz w:val="28"/>
          <w:szCs w:val="28"/>
        </w:rPr>
        <w:t>常時換気</w:t>
      </w:r>
      <w:r w:rsidR="002B372E" w:rsidRPr="00640DEE">
        <w:rPr>
          <w:rFonts w:asciiTheme="minorEastAsia" w:hAnsiTheme="minorEastAsia" w:hint="eastAsia"/>
          <w:color w:val="000000" w:themeColor="text1"/>
          <w:sz w:val="28"/>
          <w:szCs w:val="28"/>
          <w:vertAlign w:val="subscript"/>
        </w:rPr>
        <w:t>※</w:t>
      </w:r>
      <w:r w:rsidRPr="00640DEE">
        <w:rPr>
          <w:rFonts w:asciiTheme="minorEastAsia" w:hAnsiTheme="minorEastAsia" w:hint="eastAsia"/>
          <w:color w:val="000000" w:themeColor="text1"/>
          <w:sz w:val="28"/>
          <w:szCs w:val="28"/>
        </w:rPr>
        <w:t>を行う、休憩室の他に車中や更衣室を利用する、班別に休憩時間を分散化する、簡易なパーテーション（アクリル板等）を設置する等、いわゆる「三つの密」を避けることを徹底する。</w:t>
      </w:r>
    </w:p>
    <w:p w:rsidR="00640DEE" w:rsidRPr="00640DEE" w:rsidRDefault="00640DEE" w:rsidP="00640DEE">
      <w:pPr>
        <w:widowControl/>
        <w:spacing w:line="280" w:lineRule="exact"/>
        <w:ind w:leftChars="300" w:left="850" w:hangingChars="100" w:hanging="220"/>
        <w:jc w:val="left"/>
        <w:rPr>
          <w:rFonts w:asciiTheme="minorEastAsia" w:hAnsiTheme="minorEastAsia" w:hint="eastAsia"/>
          <w:color w:val="000000" w:themeColor="text1"/>
          <w:sz w:val="22"/>
          <w:szCs w:val="28"/>
        </w:rPr>
      </w:pPr>
      <w:r w:rsidRPr="00640DEE">
        <w:rPr>
          <w:rFonts w:asciiTheme="minorEastAsia" w:hAnsiTheme="minorEastAsia" w:hint="eastAsia"/>
          <w:color w:val="000000" w:themeColor="text1"/>
          <w:sz w:val="22"/>
          <w:szCs w:val="28"/>
        </w:rPr>
        <w:t>※熱中症対策の観点から、気温・湿度が高い日にエアコン等を利用する場合には、必要に応じて定期的に換気を行う</w:t>
      </w:r>
    </w:p>
    <w:p w:rsidR="0026329E" w:rsidRPr="00640DEE" w:rsidRDefault="0026329E" w:rsidP="00640DEE">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640DEE">
        <w:rPr>
          <w:rFonts w:hint="eastAsia"/>
          <w:color w:val="000000" w:themeColor="text1"/>
          <w:sz w:val="28"/>
          <w:szCs w:val="23"/>
        </w:rPr>
        <w:t>食堂等で飲食する場合は、時間をずらす、椅子を間引く、</w:t>
      </w:r>
      <w:r w:rsidRPr="00640DEE">
        <w:rPr>
          <w:rFonts w:asciiTheme="minorEastAsia" w:hAnsiTheme="minorEastAsia" w:hint="eastAsia"/>
          <w:color w:val="000000" w:themeColor="text1"/>
          <w:sz w:val="28"/>
          <w:szCs w:val="28"/>
        </w:rPr>
        <w:t>車中で食事を取るほか、できる限り２メートルを目安に距離を確保するよう努める。施設の制約等により、これが困難な場合も、対面で座らないようにする。</w:t>
      </w:r>
      <w:r w:rsidR="00F03C3F" w:rsidRPr="00640DEE">
        <w:rPr>
          <w:rFonts w:asciiTheme="minorEastAsia" w:hAnsiTheme="minorEastAsia" w:hint="eastAsia"/>
          <w:color w:val="000000" w:themeColor="text1"/>
          <w:sz w:val="28"/>
          <w:szCs w:val="28"/>
        </w:rPr>
        <w:t>これらの措置が困難な場合は、簡易なパーテーション（アクリル板等）を設置する。</w:t>
      </w:r>
    </w:p>
    <w:p w:rsidR="0026329E" w:rsidRPr="00135C33" w:rsidRDefault="0026329E" w:rsidP="0026329E">
      <w:pPr>
        <w:widowControl/>
        <w:spacing w:line="400" w:lineRule="exact"/>
        <w:jc w:val="left"/>
        <w:rPr>
          <w:rFonts w:asciiTheme="minorEastAsia" w:hAnsiTheme="minorEastAsia"/>
          <w:color w:val="000000" w:themeColor="text1"/>
          <w:sz w:val="28"/>
          <w:szCs w:val="28"/>
        </w:rPr>
      </w:pP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□食事・休憩時における取組事例</w:t>
      </w: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vertAlign w:val="subscript"/>
        </w:rPr>
      </w:pPr>
      <w:r w:rsidRPr="00135C33">
        <w:rPr>
          <w:rFonts w:asciiTheme="minorEastAsia" w:hAnsiTheme="minorEastAsia" w:hint="eastAsia"/>
          <w:color w:val="000000" w:themeColor="text1"/>
          <w:sz w:val="28"/>
          <w:szCs w:val="28"/>
        </w:rPr>
        <w:t xml:space="preserve">　○休憩室等の窓・ドア等の常時開放や定期的な換気の励行</w:t>
      </w:r>
      <w:r w:rsidR="002B372E" w:rsidRPr="00135C33">
        <w:rPr>
          <w:rFonts w:asciiTheme="minorEastAsia" w:hAnsiTheme="minorEastAsia" w:hint="eastAsia"/>
          <w:color w:val="000000" w:themeColor="text1"/>
          <w:sz w:val="28"/>
          <w:szCs w:val="28"/>
          <w:vertAlign w:val="subscript"/>
        </w:rPr>
        <w:t>※</w:t>
      </w: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○車中における食事・休憩の励行、休憩時間の分散化</w:t>
      </w: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○更衣室や休憩室等での一定の対人距離の確保</w:t>
      </w: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○簡易なパーティション（アクリル板等）による密接の防止</w:t>
      </w:r>
    </w:p>
    <w:p w:rsidR="002E7645" w:rsidRPr="00135C33" w:rsidRDefault="002E7645" w:rsidP="002E7645">
      <w:pPr>
        <w:pStyle w:val="ad"/>
        <w:widowControl/>
        <w:spacing w:line="400" w:lineRule="exact"/>
        <w:ind w:leftChars="0" w:left="56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 xml:space="preserve">　○手洗い時のタオルの撤去（ペーパータオルの利用等）　等</w:t>
      </w:r>
    </w:p>
    <w:p w:rsidR="002B372E" w:rsidRPr="00135C33" w:rsidRDefault="002B372E" w:rsidP="000903BD">
      <w:pPr>
        <w:pStyle w:val="ad"/>
        <w:widowControl/>
        <w:spacing w:line="280" w:lineRule="exact"/>
        <w:ind w:left="1060" w:hangingChars="100" w:hanging="220"/>
        <w:jc w:val="left"/>
        <w:rPr>
          <w:color w:val="000000" w:themeColor="text1"/>
          <w:sz w:val="18"/>
        </w:rPr>
      </w:pPr>
      <w:r w:rsidRPr="00135C33">
        <w:rPr>
          <w:rFonts w:asciiTheme="minorEastAsia" w:hAnsiTheme="minorEastAsia" w:hint="eastAsia"/>
          <w:color w:val="000000" w:themeColor="text1"/>
          <w:sz w:val="22"/>
          <w:szCs w:val="28"/>
        </w:rPr>
        <w:t>※熱中症対策の観点から、気温・湿度が高い日にエアコン等を利用する場合には、必要に応じて定期的に換気を行う</w:t>
      </w:r>
    </w:p>
    <w:p w:rsidR="002E7645" w:rsidRPr="00135C33" w:rsidRDefault="002E7645" w:rsidP="0026329E">
      <w:pPr>
        <w:widowControl/>
        <w:spacing w:line="400" w:lineRule="exact"/>
        <w:jc w:val="left"/>
        <w:rPr>
          <w:rFonts w:asciiTheme="minorEastAsia" w:hAnsiTheme="minorEastAsia"/>
          <w:color w:val="000000" w:themeColor="text1"/>
          <w:sz w:val="28"/>
          <w:szCs w:val="28"/>
        </w:rPr>
      </w:pPr>
    </w:p>
    <w:p w:rsidR="0026329E" w:rsidRPr="00135C33" w:rsidRDefault="0026329E" w:rsidP="00A356D1">
      <w:pPr>
        <w:widowControl/>
        <w:spacing w:line="400" w:lineRule="exact"/>
        <w:ind w:firstLineChars="100" w:firstLine="281"/>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t>（</w:t>
      </w:r>
      <w:r w:rsidR="002E7645" w:rsidRPr="00135C33">
        <w:rPr>
          <w:rFonts w:asciiTheme="minorEastAsia" w:hAnsiTheme="minorEastAsia" w:hint="eastAsia"/>
          <w:b/>
          <w:color w:val="000000" w:themeColor="text1"/>
          <w:sz w:val="28"/>
          <w:szCs w:val="28"/>
        </w:rPr>
        <w:t>ⅴ</w:t>
      </w:r>
      <w:r w:rsidRPr="00135C33">
        <w:rPr>
          <w:rFonts w:asciiTheme="minorEastAsia" w:hAnsiTheme="minorEastAsia" w:hint="eastAsia"/>
          <w:b/>
          <w:color w:val="000000" w:themeColor="text1"/>
          <w:sz w:val="28"/>
          <w:szCs w:val="28"/>
        </w:rPr>
        <w:t>）トイレ</w:t>
      </w:r>
    </w:p>
    <w:p w:rsidR="0026329E" w:rsidRPr="00135C33" w:rsidRDefault="00863E66" w:rsidP="00863E66">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3"/>
        </w:rPr>
        <w:t>便器は通常の清掃で問題ないが、不特定多数が使用する</w:t>
      </w:r>
      <w:r w:rsidR="0003563E" w:rsidRPr="00135C33">
        <w:rPr>
          <w:rFonts w:hint="eastAsia"/>
          <w:color w:val="000000" w:themeColor="text1"/>
          <w:sz w:val="28"/>
          <w:szCs w:val="23"/>
        </w:rPr>
        <w:t>箇所</w:t>
      </w:r>
      <w:r w:rsidRPr="00135C33">
        <w:rPr>
          <w:rFonts w:hint="eastAsia"/>
          <w:color w:val="000000" w:themeColor="text1"/>
          <w:sz w:val="28"/>
          <w:szCs w:val="23"/>
        </w:rPr>
        <w:t>（</w:t>
      </w:r>
      <w:r w:rsidR="00F17693" w:rsidRPr="00135C33">
        <w:rPr>
          <w:rFonts w:hint="eastAsia"/>
          <w:color w:val="000000" w:themeColor="text1"/>
          <w:sz w:val="28"/>
          <w:szCs w:val="23"/>
        </w:rPr>
        <w:t>ドアノブ、トイレットペーパーホルダー、水栓レバー、便座、</w:t>
      </w:r>
      <w:r w:rsidRPr="00135C33">
        <w:rPr>
          <w:rFonts w:hint="eastAsia"/>
          <w:color w:val="000000" w:themeColor="text1"/>
          <w:sz w:val="28"/>
          <w:szCs w:val="23"/>
        </w:rPr>
        <w:t>スイッチパネル、蛇口等）は清拭消毒を行う。</w:t>
      </w:r>
    </w:p>
    <w:p w:rsidR="0026329E" w:rsidRPr="00135C33" w:rsidRDefault="00863E66" w:rsidP="00863E66">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3"/>
        </w:rPr>
        <w:t>トイレに蓋がある場合、蓋を閉めてから汚物を流すよう表示する。</w:t>
      </w:r>
    </w:p>
    <w:p w:rsidR="0026329E" w:rsidRPr="00135C33" w:rsidRDefault="00863E66" w:rsidP="00863E66">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3"/>
        </w:rPr>
        <w:t>ハンドドライヤーは利用を止め、共通のタオルは禁止し、ペーパータオルを設置するか、従業員に個人用タオルを持参してもらう。</w:t>
      </w:r>
    </w:p>
    <w:p w:rsidR="0026329E" w:rsidRPr="00135C33" w:rsidRDefault="0026329E" w:rsidP="00F9569C">
      <w:pPr>
        <w:widowControl/>
        <w:spacing w:line="400" w:lineRule="exact"/>
        <w:jc w:val="left"/>
        <w:rPr>
          <w:rFonts w:asciiTheme="minorEastAsia" w:hAnsiTheme="minorEastAsia"/>
          <w:color w:val="000000" w:themeColor="text1"/>
          <w:sz w:val="28"/>
          <w:szCs w:val="28"/>
        </w:rPr>
      </w:pPr>
    </w:p>
    <w:p w:rsidR="00543141" w:rsidRPr="00135C33" w:rsidRDefault="002E7645" w:rsidP="002E7645">
      <w:pPr>
        <w:widowControl/>
        <w:spacing w:line="400" w:lineRule="exact"/>
        <w:ind w:firstLineChars="100" w:firstLine="281"/>
        <w:jc w:val="left"/>
        <w:rPr>
          <w:rFonts w:asciiTheme="minorEastAsia" w:hAnsiTheme="minorEastAsia"/>
          <w:b/>
          <w:bCs/>
          <w:color w:val="000000" w:themeColor="text1"/>
          <w:sz w:val="28"/>
          <w:szCs w:val="28"/>
        </w:rPr>
      </w:pPr>
      <w:r w:rsidRPr="00135C33">
        <w:rPr>
          <w:rFonts w:asciiTheme="minorEastAsia" w:hAnsiTheme="minorEastAsia" w:hint="eastAsia"/>
          <w:b/>
          <w:bCs/>
          <w:color w:val="000000" w:themeColor="text1"/>
          <w:sz w:val="28"/>
          <w:szCs w:val="28"/>
        </w:rPr>
        <w:t>（ⅵ</w:t>
      </w:r>
      <w:r w:rsidRPr="00135C33">
        <w:rPr>
          <w:rFonts w:asciiTheme="minorEastAsia" w:hAnsiTheme="minorEastAsia"/>
          <w:b/>
          <w:bCs/>
          <w:color w:val="000000" w:themeColor="text1"/>
          <w:sz w:val="28"/>
          <w:szCs w:val="28"/>
        </w:rPr>
        <w:t>）</w:t>
      </w:r>
      <w:r w:rsidRPr="00135C33">
        <w:rPr>
          <w:rFonts w:asciiTheme="minorEastAsia" w:hAnsiTheme="minorEastAsia" w:hint="eastAsia"/>
          <w:b/>
          <w:bCs/>
          <w:color w:val="000000" w:themeColor="text1"/>
          <w:sz w:val="28"/>
          <w:szCs w:val="28"/>
        </w:rPr>
        <w:t>入札契約に関する対応</w:t>
      </w:r>
    </w:p>
    <w:p w:rsidR="00543141" w:rsidRPr="00135C33" w:rsidRDefault="00543141" w:rsidP="00A930BE">
      <w:pPr>
        <w:widowControl/>
        <w:spacing w:line="400" w:lineRule="exact"/>
        <w:ind w:leftChars="200" w:left="420" w:firstLineChars="100" w:firstLine="28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lastRenderedPageBreak/>
        <w:t>公共工事については、対処方針で示された工事の継続性に留意</w:t>
      </w:r>
      <w:r w:rsidR="008810A8" w:rsidRPr="00135C33">
        <w:rPr>
          <w:rFonts w:asciiTheme="minorEastAsia" w:hAnsiTheme="minorEastAsia" w:hint="eastAsia"/>
          <w:color w:val="000000" w:themeColor="text1"/>
          <w:sz w:val="28"/>
          <w:szCs w:val="28"/>
        </w:rPr>
        <w:t>しつつ、工事現場のある地域を管轄する都道府県知事からの</w:t>
      </w:r>
      <w:r w:rsidRPr="00135C33">
        <w:rPr>
          <w:rFonts w:asciiTheme="minorEastAsia" w:hAnsiTheme="minorEastAsia" w:hint="eastAsia"/>
          <w:color w:val="000000" w:themeColor="text1"/>
          <w:sz w:val="28"/>
          <w:szCs w:val="28"/>
        </w:rPr>
        <w:t>要請を踏まえ、受注者からの申し出があった場合には、受発注者間で協議を行った上で、工期の見直しやこれに伴い必要となる請負代金額の変更、一時中止の</w:t>
      </w:r>
      <w:r w:rsidR="00640C5F" w:rsidRPr="00135C33">
        <w:rPr>
          <w:rFonts w:asciiTheme="minorEastAsia" w:hAnsiTheme="minorEastAsia" w:hint="eastAsia"/>
          <w:color w:val="000000" w:themeColor="text1"/>
          <w:sz w:val="28"/>
          <w:szCs w:val="28"/>
        </w:rPr>
        <w:t>対応等、適切な措置を行うこととされており、この取り扱いは民間</w:t>
      </w:r>
      <w:r w:rsidRPr="00135C33">
        <w:rPr>
          <w:rFonts w:asciiTheme="minorEastAsia" w:hAnsiTheme="minorEastAsia" w:hint="eastAsia"/>
          <w:color w:val="000000" w:themeColor="text1"/>
          <w:sz w:val="28"/>
          <w:szCs w:val="28"/>
        </w:rPr>
        <w:t>発注者団体にも参考送付されている。</w:t>
      </w:r>
    </w:p>
    <w:p w:rsidR="00543141" w:rsidRPr="00135C33" w:rsidRDefault="00543141" w:rsidP="00543141">
      <w:pPr>
        <w:widowControl/>
        <w:spacing w:line="400" w:lineRule="exact"/>
        <w:ind w:leftChars="200" w:left="420" w:firstLineChars="100" w:firstLine="28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建設工事の一時中止等の際には、下請契約においても、工期の見直しや一時中止の措置等を適切に講じるほか、下請負人や技能労働者の事業や生業の継続に支障が生じることがないよう十分な配慮をするとともに、適切な代金の支払い</w:t>
      </w:r>
      <w:r w:rsidR="00640C5F" w:rsidRPr="00135C33">
        <w:rPr>
          <w:rFonts w:asciiTheme="minorEastAsia" w:hAnsiTheme="minorEastAsia" w:hint="eastAsia"/>
          <w:color w:val="000000" w:themeColor="text1"/>
          <w:sz w:val="28"/>
          <w:szCs w:val="28"/>
        </w:rPr>
        <w:t>等</w:t>
      </w:r>
      <w:r w:rsidR="00EB3032" w:rsidRPr="00135C33">
        <w:rPr>
          <w:rFonts w:asciiTheme="minorEastAsia" w:hAnsiTheme="minorEastAsia" w:hint="eastAsia"/>
          <w:color w:val="000000" w:themeColor="text1"/>
          <w:sz w:val="28"/>
          <w:szCs w:val="28"/>
        </w:rPr>
        <w:t>、</w:t>
      </w:r>
      <w:r w:rsidR="0007396D" w:rsidRPr="00135C33">
        <w:rPr>
          <w:rFonts w:asciiTheme="minorEastAsia" w:hAnsiTheme="minorEastAsia" w:hint="eastAsia"/>
          <w:color w:val="000000" w:themeColor="text1"/>
          <w:sz w:val="28"/>
          <w:szCs w:val="28"/>
        </w:rPr>
        <w:t>元請負人と下請負人との間の取引の適正化の</w:t>
      </w:r>
      <w:r w:rsidRPr="00135C33">
        <w:rPr>
          <w:rFonts w:asciiTheme="minorEastAsia" w:hAnsiTheme="minorEastAsia" w:hint="eastAsia"/>
          <w:color w:val="000000" w:themeColor="text1"/>
          <w:sz w:val="28"/>
          <w:szCs w:val="28"/>
        </w:rPr>
        <w:t>徹底</w:t>
      </w:r>
      <w:r w:rsidR="0007396D" w:rsidRPr="00135C33">
        <w:rPr>
          <w:rFonts w:asciiTheme="minorEastAsia" w:hAnsiTheme="minorEastAsia" w:hint="eastAsia"/>
          <w:color w:val="000000" w:themeColor="text1"/>
          <w:sz w:val="28"/>
          <w:szCs w:val="28"/>
        </w:rPr>
        <w:t>を図</w:t>
      </w:r>
      <w:r w:rsidRPr="00135C33">
        <w:rPr>
          <w:rFonts w:asciiTheme="minorEastAsia" w:hAnsiTheme="minorEastAsia" w:hint="eastAsia"/>
          <w:color w:val="000000" w:themeColor="text1"/>
          <w:sz w:val="28"/>
          <w:szCs w:val="28"/>
        </w:rPr>
        <w:t>る。</w:t>
      </w:r>
    </w:p>
    <w:p w:rsidR="002E7645" w:rsidRPr="00135C33" w:rsidRDefault="00543141" w:rsidP="002E7645">
      <w:pPr>
        <w:widowControl/>
        <w:spacing w:line="400" w:lineRule="exact"/>
        <w:ind w:leftChars="200" w:left="420" w:firstLineChars="100" w:firstLine="28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また、</w:t>
      </w:r>
      <w:r w:rsidR="002E7645" w:rsidRPr="00135C33">
        <w:rPr>
          <w:rFonts w:asciiTheme="minorEastAsia" w:hAnsiTheme="minorEastAsia" w:hint="eastAsia"/>
          <w:color w:val="000000" w:themeColor="text1"/>
          <w:sz w:val="28"/>
          <w:szCs w:val="28"/>
        </w:rPr>
        <w:t>新型コロナウイルス感染拡大防止対策を徹底しつつ、一層の円滑な発注及び施工体制の確保を図るため、国土交通省所管事業の執行について、「国土交通省所管事業の執行における円滑な発注及び施工体制の確保に向けた具体的対策について」（令和２年５月７日付け国地契第６号、国官技第29号、国営管第61号、国営計第15号、国北予第７号）により、</w:t>
      </w:r>
    </w:p>
    <w:p w:rsidR="00F51BDF" w:rsidRPr="00135C33" w:rsidRDefault="00F51BDF" w:rsidP="000903BD">
      <w:pPr>
        <w:pStyle w:val="ad"/>
        <w:widowControl/>
        <w:numPr>
          <w:ilvl w:val="0"/>
          <w:numId w:val="10"/>
        </w:numPr>
        <w:spacing w:line="400" w:lineRule="exact"/>
        <w:ind w:leftChars="0" w:left="567" w:rightChars="-16" w:right="-34" w:hanging="357"/>
        <w:jc w:val="left"/>
        <w:rPr>
          <w:color w:val="000000" w:themeColor="text1"/>
          <w:sz w:val="24"/>
          <w:szCs w:val="24"/>
        </w:rPr>
      </w:pPr>
      <w:r w:rsidRPr="00135C33">
        <w:rPr>
          <w:rFonts w:asciiTheme="minorEastAsia" w:hAnsiTheme="minorEastAsia" w:hint="eastAsia"/>
          <w:color w:val="000000" w:themeColor="text1"/>
          <w:sz w:val="28"/>
          <w:szCs w:val="28"/>
        </w:rPr>
        <w:t>総合評価落札方式の技術提案に係る評価について、指定テーマ数等の最小化やヒアリングの原則省略など、入札契約手続全般における柔軟な対応</w:t>
      </w:r>
    </w:p>
    <w:p w:rsidR="00F51BDF" w:rsidRPr="00135C33" w:rsidDel="00D8045C" w:rsidRDefault="00F51BDF" w:rsidP="00F51BDF">
      <w:pPr>
        <w:pStyle w:val="ad"/>
        <w:widowControl/>
        <w:numPr>
          <w:ilvl w:val="0"/>
          <w:numId w:val="10"/>
        </w:numPr>
        <w:spacing w:line="400" w:lineRule="exact"/>
        <w:ind w:leftChars="0" w:left="567" w:hanging="357"/>
        <w:jc w:val="left"/>
        <w:rPr>
          <w:del w:id="45" w:author="ㅤ" w:date="2020-08-13T18:54:00Z"/>
          <w:color w:val="000000" w:themeColor="text1"/>
          <w:sz w:val="24"/>
          <w:szCs w:val="24"/>
        </w:rPr>
      </w:pPr>
      <w:r w:rsidRPr="00135C33">
        <w:rPr>
          <w:rFonts w:asciiTheme="minorEastAsia" w:hAnsiTheme="minorEastAsia" w:hint="eastAsia"/>
          <w:color w:val="000000" w:themeColor="text1"/>
          <w:sz w:val="28"/>
          <w:szCs w:val="28"/>
        </w:rPr>
        <w:t>感染拡大防止対策に係る費用など、設計変更の対象とする経費等を入札公告時に明示し、適切に設計変更</w:t>
      </w:r>
    </w:p>
    <w:p w:rsidR="00AB552F" w:rsidRPr="00D8045C" w:rsidRDefault="00AB552F" w:rsidP="00D8045C">
      <w:pPr>
        <w:pStyle w:val="ad"/>
        <w:widowControl/>
        <w:numPr>
          <w:ilvl w:val="0"/>
          <w:numId w:val="10"/>
        </w:numPr>
        <w:spacing w:line="400" w:lineRule="exact"/>
        <w:ind w:leftChars="0" w:left="567" w:hanging="357"/>
        <w:jc w:val="left"/>
        <w:rPr>
          <w:rFonts w:hint="eastAsia"/>
          <w:color w:val="000000" w:themeColor="text1"/>
          <w:sz w:val="24"/>
          <w:szCs w:val="24"/>
          <w:rPrChange w:id="46" w:author="ㅤ" w:date="2020-08-13T18:54:00Z">
            <w:rPr>
              <w:rFonts w:hint="eastAsia"/>
            </w:rPr>
          </w:rPrChange>
        </w:rPr>
        <w:pPrChange w:id="47" w:author="ㅤ" w:date="2020-08-13T18:54:00Z">
          <w:pPr>
            <w:pStyle w:val="ad"/>
            <w:widowControl/>
            <w:numPr>
              <w:numId w:val="10"/>
            </w:numPr>
            <w:spacing w:line="400" w:lineRule="exact"/>
            <w:ind w:leftChars="0" w:left="567" w:hanging="357"/>
            <w:jc w:val="left"/>
          </w:pPr>
        </w:pPrChange>
      </w:pPr>
    </w:p>
    <w:p w:rsidR="002E7645" w:rsidRPr="00135C33" w:rsidRDefault="00F51BDF" w:rsidP="00F51BDF">
      <w:pPr>
        <w:pStyle w:val="ad"/>
        <w:widowControl/>
        <w:numPr>
          <w:ilvl w:val="0"/>
          <w:numId w:val="10"/>
        </w:numPr>
        <w:spacing w:line="400" w:lineRule="exact"/>
        <w:ind w:leftChars="0" w:left="567" w:hanging="357"/>
        <w:jc w:val="left"/>
        <w:rPr>
          <w:color w:val="000000" w:themeColor="text1"/>
          <w:sz w:val="24"/>
          <w:szCs w:val="24"/>
        </w:rPr>
      </w:pPr>
      <w:r w:rsidRPr="00135C33">
        <w:rPr>
          <w:rFonts w:asciiTheme="minorEastAsia" w:hAnsiTheme="minorEastAsia" w:hint="eastAsia"/>
          <w:color w:val="000000" w:themeColor="text1"/>
          <w:sz w:val="28"/>
          <w:szCs w:val="28"/>
        </w:rPr>
        <w:t>検査時の書類の簡素化や中間技術検査の簡素化、遠隔臨場の試行</w:t>
      </w:r>
    </w:p>
    <w:p w:rsidR="00863E66" w:rsidRPr="00135C33" w:rsidRDefault="002E7645" w:rsidP="002E7645">
      <w:pPr>
        <w:widowControl/>
        <w:spacing w:line="400" w:lineRule="exact"/>
        <w:ind w:leftChars="200" w:left="42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などの取組を講じるよう、全国の地方整備局等に対して通知されるとともに、地方公共団体に対しても周知が行われたところである。</w:t>
      </w:r>
    </w:p>
    <w:p w:rsidR="00122F7E" w:rsidRPr="00135C33" w:rsidRDefault="002E7645" w:rsidP="00AB552F">
      <w:pPr>
        <w:widowControl/>
        <w:spacing w:line="400" w:lineRule="exact"/>
        <w:ind w:leftChars="200" w:left="420" w:firstLineChars="100" w:firstLine="280"/>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当該通知の趣旨を踏まえ、</w:t>
      </w:r>
      <w:r w:rsidR="00863E66" w:rsidRPr="00135C33">
        <w:rPr>
          <w:rFonts w:asciiTheme="minorEastAsia" w:hAnsiTheme="minorEastAsia" w:hint="eastAsia"/>
          <w:color w:val="000000" w:themeColor="text1"/>
          <w:sz w:val="28"/>
          <w:szCs w:val="28"/>
        </w:rPr>
        <w:t>感染拡大防止対策に</w:t>
      </w:r>
      <w:r w:rsidRPr="00135C33">
        <w:rPr>
          <w:rFonts w:asciiTheme="minorEastAsia" w:hAnsiTheme="minorEastAsia" w:hint="eastAsia"/>
          <w:color w:val="000000" w:themeColor="text1"/>
          <w:sz w:val="28"/>
          <w:szCs w:val="28"/>
        </w:rPr>
        <w:t>必要な設計変更</w:t>
      </w:r>
      <w:r w:rsidR="00837E05" w:rsidRPr="00135C33">
        <w:rPr>
          <w:rFonts w:asciiTheme="minorEastAsia" w:hAnsiTheme="minorEastAsia" w:hint="eastAsia"/>
          <w:color w:val="000000" w:themeColor="text1"/>
          <w:sz w:val="28"/>
          <w:szCs w:val="28"/>
        </w:rPr>
        <w:t>について</w:t>
      </w:r>
      <w:r w:rsidR="00863E66" w:rsidRPr="00135C33">
        <w:rPr>
          <w:rFonts w:asciiTheme="minorEastAsia" w:hAnsiTheme="minorEastAsia" w:hint="eastAsia"/>
          <w:color w:val="000000" w:themeColor="text1"/>
          <w:sz w:val="28"/>
          <w:szCs w:val="28"/>
        </w:rPr>
        <w:t>発注者との協議</w:t>
      </w:r>
      <w:r w:rsidRPr="00135C33">
        <w:rPr>
          <w:rFonts w:asciiTheme="minorEastAsia" w:hAnsiTheme="minorEastAsia" w:hint="eastAsia"/>
          <w:color w:val="000000" w:themeColor="text1"/>
          <w:sz w:val="28"/>
          <w:szCs w:val="28"/>
        </w:rPr>
        <w:t>を行うなど、入札契約手続き</w:t>
      </w:r>
      <w:r w:rsidR="00863E66" w:rsidRPr="00135C33">
        <w:rPr>
          <w:rFonts w:asciiTheme="minorEastAsia" w:hAnsiTheme="minorEastAsia" w:hint="eastAsia"/>
          <w:color w:val="000000" w:themeColor="text1"/>
          <w:sz w:val="28"/>
          <w:szCs w:val="28"/>
        </w:rPr>
        <w:t>において適切な対応</w:t>
      </w:r>
      <w:r w:rsidRPr="00135C33">
        <w:rPr>
          <w:rFonts w:asciiTheme="minorEastAsia" w:hAnsiTheme="minorEastAsia" w:hint="eastAsia"/>
          <w:color w:val="000000" w:themeColor="text1"/>
          <w:sz w:val="28"/>
          <w:szCs w:val="28"/>
        </w:rPr>
        <w:t>を行う。</w:t>
      </w:r>
    </w:p>
    <w:p w:rsidR="00AB552F" w:rsidRPr="00135C33" w:rsidRDefault="00AB552F" w:rsidP="00AB552F">
      <w:pPr>
        <w:widowControl/>
        <w:spacing w:line="240" w:lineRule="exact"/>
        <w:jc w:val="left"/>
        <w:rPr>
          <w:rFonts w:asciiTheme="minorEastAsia" w:hAnsiTheme="minorEastAsia"/>
          <w:color w:val="000000" w:themeColor="text1"/>
          <w:sz w:val="14"/>
          <w:szCs w:val="28"/>
        </w:rPr>
      </w:pPr>
    </w:p>
    <w:p w:rsidR="00A43287" w:rsidRPr="00135C33" w:rsidRDefault="00A43287" w:rsidP="00F9569C">
      <w:pPr>
        <w:widowControl/>
        <w:spacing w:line="400" w:lineRule="exact"/>
        <w:jc w:val="left"/>
        <w:rPr>
          <w:rFonts w:asciiTheme="minorEastAsia" w:hAnsiTheme="minorEastAsia"/>
          <w:color w:val="000000" w:themeColor="text1"/>
          <w:sz w:val="28"/>
          <w:szCs w:val="28"/>
        </w:rPr>
      </w:pPr>
      <w:r w:rsidRPr="00135C33">
        <w:rPr>
          <w:rFonts w:asciiTheme="minorEastAsia" w:hAnsiTheme="minorEastAsia"/>
          <w:noProof/>
          <w:color w:val="000000" w:themeColor="text1"/>
          <w:sz w:val="28"/>
          <w:szCs w:val="28"/>
        </w:rPr>
        <mc:AlternateContent>
          <mc:Choice Requires="wps">
            <w:drawing>
              <wp:anchor distT="45720" distB="45720" distL="114300" distR="114300" simplePos="0" relativeHeight="251661312" behindDoc="0" locked="0" layoutInCell="1" allowOverlap="1">
                <wp:simplePos x="0" y="0"/>
                <wp:positionH relativeFrom="margin">
                  <wp:align>right</wp:align>
                </wp:positionH>
                <wp:positionV relativeFrom="paragraph">
                  <wp:posOffset>11814</wp:posOffset>
                </wp:positionV>
                <wp:extent cx="6166884" cy="1404620"/>
                <wp:effectExtent l="0" t="0" r="24765" b="2032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66884" cy="1404620"/>
                        </a:xfrm>
                        <a:prstGeom prst="rect">
                          <a:avLst/>
                        </a:prstGeom>
                        <a:solidFill>
                          <a:srgbClr val="FFFFFF"/>
                        </a:solidFill>
                        <a:ln w="9525">
                          <a:solidFill>
                            <a:srgbClr val="000000"/>
                          </a:solidFill>
                          <a:prstDash val="dash"/>
                          <a:miter lim="800000"/>
                          <a:headEnd/>
                          <a:tailEnd/>
                        </a:ln>
                      </wps:spPr>
                      <wps:txbx>
                        <w:txbxContent>
                          <w:p w:rsidR="00506CDF" w:rsidRPr="00697A1D" w:rsidRDefault="00506CDF" w:rsidP="00A43287">
                            <w:pPr>
                              <w:spacing w:line="400" w:lineRule="exact"/>
                              <w:rPr>
                                <w:rFonts w:asciiTheme="minorEastAsia" w:hAnsiTheme="minorEastAsia"/>
                                <w:sz w:val="28"/>
                                <w:szCs w:val="28"/>
                                <w:rPrChange w:id="48" w:author="ㅤ" w:date="2020-08-12T14:45:00Z">
                                  <w:rPr/>
                                </w:rPrChange>
                              </w:rPr>
                            </w:pPr>
                            <w:r w:rsidRPr="00A43287">
                              <w:rPr>
                                <w:rFonts w:asciiTheme="minorEastAsia" w:hAnsiTheme="minorEastAsia" w:hint="eastAsia"/>
                                <w:sz w:val="28"/>
                                <w:szCs w:val="28"/>
                              </w:rPr>
                              <w:t>厚生労働省より「職場における新型</w:t>
                            </w:r>
                            <w:r>
                              <w:rPr>
                                <w:rFonts w:asciiTheme="minorEastAsia" w:hAnsiTheme="minorEastAsia" w:hint="eastAsia"/>
                                <w:sz w:val="28"/>
                                <w:szCs w:val="28"/>
                              </w:rPr>
                              <w:t>コロナウイルス感染症の拡大を防止するためのチェックリスト（別紙</w:t>
                            </w:r>
                            <w:del w:id="49" w:author="ㅤ" w:date="2020-08-13T14:31:00Z">
                              <w:r w:rsidRPr="00840F6B" w:rsidDel="0083561B">
                                <w:rPr>
                                  <w:rFonts w:asciiTheme="minorEastAsia" w:hAnsiTheme="minorEastAsia" w:hint="eastAsia"/>
                                  <w:color w:val="000000" w:themeColor="text1"/>
                                  <w:sz w:val="28"/>
                                  <w:szCs w:val="28"/>
                                </w:rPr>
                                <w:delText>４</w:delText>
                              </w:r>
                            </w:del>
                            <w:ins w:id="50" w:author="ㅤ" w:date="2020-08-13T14:31:00Z">
                              <w:r>
                                <w:rPr>
                                  <w:rFonts w:asciiTheme="minorEastAsia" w:hAnsiTheme="minorEastAsia" w:hint="eastAsia"/>
                                  <w:color w:val="000000" w:themeColor="text1"/>
                                  <w:sz w:val="28"/>
                                  <w:szCs w:val="28"/>
                                </w:rPr>
                                <w:t>８</w:t>
                              </w:r>
                            </w:ins>
                            <w:r w:rsidRPr="00840F6B">
                              <w:rPr>
                                <w:rFonts w:asciiTheme="minorEastAsia" w:hAnsiTheme="minorEastAsia" w:hint="eastAsia"/>
                                <w:color w:val="000000" w:themeColor="text1"/>
                                <w:sz w:val="28"/>
                                <w:szCs w:val="28"/>
                              </w:rPr>
                              <w:t>）</w:t>
                            </w:r>
                            <w:r w:rsidRPr="00A43287">
                              <w:rPr>
                                <w:rFonts w:asciiTheme="minorEastAsia" w:hAnsiTheme="minorEastAsia" w:hint="eastAsia"/>
                                <w:sz w:val="28"/>
                                <w:szCs w:val="28"/>
                              </w:rPr>
                              <w:t>」（「職場における新型コロナウイルス感染症への感染予防、健康管理の強化について（令和</w:t>
                            </w:r>
                            <w:del w:id="51" w:author="ㅤ" w:date="2020-08-12T14:40:00Z">
                              <w:r w:rsidRPr="00A43287" w:rsidDel="00B272E7">
                                <w:rPr>
                                  <w:rFonts w:asciiTheme="minorEastAsia" w:hAnsiTheme="minorEastAsia" w:hint="eastAsia"/>
                                  <w:sz w:val="28"/>
                                  <w:szCs w:val="28"/>
                                </w:rPr>
                                <w:delText>元</w:delText>
                              </w:r>
                            </w:del>
                            <w:ins w:id="52" w:author="ㅤ" w:date="2020-08-12T14:40:00Z">
                              <w:r>
                                <w:rPr>
                                  <w:rFonts w:asciiTheme="minorEastAsia" w:hAnsiTheme="minorEastAsia" w:hint="eastAsia"/>
                                  <w:sz w:val="28"/>
                                  <w:szCs w:val="28"/>
                                </w:rPr>
                                <w:t>２</w:t>
                              </w:r>
                            </w:ins>
                            <w:r w:rsidRPr="00A43287">
                              <w:rPr>
                                <w:rFonts w:asciiTheme="minorEastAsia" w:hAnsiTheme="minorEastAsia" w:hint="eastAsia"/>
                                <w:sz w:val="28"/>
                                <w:szCs w:val="28"/>
                              </w:rPr>
                              <w:t>年</w:t>
                            </w:r>
                            <w:del w:id="53" w:author="ㅤ" w:date="2020-08-12T14:40:00Z">
                              <w:r w:rsidRPr="00A43287" w:rsidDel="00B272E7">
                                <w:rPr>
                                  <w:rFonts w:asciiTheme="minorEastAsia" w:hAnsiTheme="minorEastAsia" w:hint="eastAsia"/>
                                  <w:sz w:val="28"/>
                                  <w:szCs w:val="28"/>
                                </w:rPr>
                                <w:delText>５</w:delText>
                              </w:r>
                            </w:del>
                            <w:ins w:id="54" w:author="ㅤ" w:date="2020-08-12T15:05:00Z">
                              <w:r>
                                <w:rPr>
                                  <w:rFonts w:asciiTheme="minorEastAsia" w:hAnsiTheme="minorEastAsia" w:hint="eastAsia"/>
                                  <w:sz w:val="28"/>
                                  <w:szCs w:val="28"/>
                                </w:rPr>
                                <w:t>８</w:t>
                              </w:r>
                            </w:ins>
                            <w:r w:rsidRPr="00A43287">
                              <w:rPr>
                                <w:rFonts w:asciiTheme="minorEastAsia" w:hAnsiTheme="minorEastAsia" w:hint="eastAsia"/>
                                <w:sz w:val="28"/>
                                <w:szCs w:val="28"/>
                              </w:rPr>
                              <w:t>月</w:t>
                            </w:r>
                            <w:del w:id="55" w:author="ㅤ" w:date="2020-08-12T14:40:00Z">
                              <w:r w:rsidRPr="00A43287" w:rsidDel="00B272E7">
                                <w:rPr>
                                  <w:rFonts w:asciiTheme="minorEastAsia" w:hAnsiTheme="minorEastAsia" w:hint="eastAsia"/>
                                  <w:sz w:val="28"/>
                                  <w:szCs w:val="28"/>
                                </w:rPr>
                                <w:delText>14</w:delText>
                              </w:r>
                            </w:del>
                            <w:ins w:id="56" w:author="ㅤ" w:date="2020-08-12T14:40:00Z">
                              <w:r>
                                <w:rPr>
                                  <w:rFonts w:asciiTheme="minorEastAsia" w:hAnsiTheme="minorEastAsia" w:hint="eastAsia"/>
                                  <w:sz w:val="28"/>
                                  <w:szCs w:val="28"/>
                                </w:rPr>
                                <w:t>７</w:t>
                              </w:r>
                            </w:ins>
                            <w:r w:rsidRPr="00A43287">
                              <w:rPr>
                                <w:rFonts w:asciiTheme="minorEastAsia" w:hAnsiTheme="minorEastAsia" w:hint="eastAsia"/>
                                <w:sz w:val="28"/>
                                <w:szCs w:val="28"/>
                              </w:rPr>
                              <w:t>日</w:t>
                            </w:r>
                            <w:r>
                              <w:rPr>
                                <w:rFonts w:asciiTheme="minorEastAsia" w:hAnsiTheme="minorEastAsia" w:hint="eastAsia"/>
                                <w:sz w:val="28"/>
                                <w:szCs w:val="28"/>
                              </w:rPr>
                              <w:t>基発</w:t>
                            </w:r>
                            <w:del w:id="57" w:author="ㅤ" w:date="2020-08-12T14:40:00Z">
                              <w:r w:rsidDel="00B272E7">
                                <w:rPr>
                                  <w:rFonts w:asciiTheme="minorEastAsia" w:hAnsiTheme="minorEastAsia" w:hint="eastAsia"/>
                                  <w:sz w:val="28"/>
                                  <w:szCs w:val="28"/>
                                </w:rPr>
                                <w:delText>0514</w:delText>
                              </w:r>
                            </w:del>
                            <w:ins w:id="58" w:author="ㅤ" w:date="2020-08-12T14:40:00Z">
                              <w:r>
                                <w:rPr>
                                  <w:rFonts w:asciiTheme="minorEastAsia" w:hAnsiTheme="minorEastAsia"/>
                                  <w:sz w:val="28"/>
                                  <w:szCs w:val="28"/>
                                </w:rPr>
                                <w:t>0807</w:t>
                              </w:r>
                            </w:ins>
                            <w:r>
                              <w:rPr>
                                <w:rFonts w:asciiTheme="minorEastAsia" w:hAnsiTheme="minorEastAsia" w:hint="eastAsia"/>
                                <w:sz w:val="28"/>
                                <w:szCs w:val="28"/>
                              </w:rPr>
                              <w:t>第</w:t>
                            </w:r>
                            <w:del w:id="59" w:author="ㅤ" w:date="2020-08-12T14:40:00Z">
                              <w:r w:rsidDel="00B272E7">
                                <w:rPr>
                                  <w:rFonts w:asciiTheme="minorEastAsia" w:hAnsiTheme="minorEastAsia"/>
                                  <w:sz w:val="28"/>
                                  <w:szCs w:val="28"/>
                                </w:rPr>
                                <w:delText>９</w:delText>
                              </w:r>
                            </w:del>
                            <w:ins w:id="60" w:author="ㅤ" w:date="2020-08-12T14:40:00Z">
                              <w:r>
                                <w:rPr>
                                  <w:rFonts w:asciiTheme="minorEastAsia" w:hAnsiTheme="minorEastAsia" w:hint="eastAsia"/>
                                  <w:sz w:val="28"/>
                                  <w:szCs w:val="28"/>
                                </w:rPr>
                                <w:t>２</w:t>
                              </w:r>
                            </w:ins>
                            <w:r>
                              <w:rPr>
                                <w:rFonts w:asciiTheme="minorEastAsia" w:hAnsiTheme="minorEastAsia"/>
                                <w:sz w:val="28"/>
                                <w:szCs w:val="28"/>
                              </w:rPr>
                              <w:t>号</w:t>
                            </w:r>
                            <w:r w:rsidRPr="00A43287">
                              <w:rPr>
                                <w:rFonts w:asciiTheme="minorEastAsia" w:hAnsiTheme="minorEastAsia" w:hint="eastAsia"/>
                                <w:sz w:val="28"/>
                                <w:szCs w:val="28"/>
                              </w:rPr>
                              <w:t>）」）が労使団体の長宛てに通知されているので、建設現場の状況に応じて適宜活用されたい。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434.4pt;margin-top:.95pt;width:485.6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">
                <v:stroke dashstyle="dash"/>
                <v:textbox style="mso-fit-shape-to-text:t">
                  <w:txbxContent>
                    <w:p w:rsidR="00506CDF" w:rsidRPr="00697A1D" w:rsidRDefault="00506CDF" w:rsidP="00A43287">
                      <w:pPr>
                        <w:spacing w:line="400" w:lineRule="exact"/>
                        <w:rPr>
                          <w:rFonts w:asciiTheme="minorEastAsia" w:hAnsiTheme="minorEastAsia"/>
                          <w:sz w:val="28"/>
                          <w:szCs w:val="28"/>
                          <w:rPrChange w:id="61" w:author="ㅤ" w:date="2020-08-12T14:45:00Z">
                            <w:rPr/>
                          </w:rPrChange>
                        </w:rPr>
                      </w:pPr>
                      <w:r w:rsidRPr="00A43287">
                        <w:rPr>
                          <w:rFonts w:asciiTheme="minorEastAsia" w:hAnsiTheme="minorEastAsia" w:hint="eastAsia"/>
                          <w:sz w:val="28"/>
                          <w:szCs w:val="28"/>
                        </w:rPr>
                        <w:t>厚生労働省より「職場における新型</w:t>
                      </w:r>
                      <w:r>
                        <w:rPr>
                          <w:rFonts w:asciiTheme="minorEastAsia" w:hAnsiTheme="minorEastAsia" w:hint="eastAsia"/>
                          <w:sz w:val="28"/>
                          <w:szCs w:val="28"/>
                        </w:rPr>
                        <w:t>コロナウイルス感染症の拡大を防止するためのチェックリスト（別紙</w:t>
                      </w:r>
                      <w:del w:id="62" w:author="ㅤ" w:date="2020-08-13T14:31:00Z">
                        <w:r w:rsidRPr="00840F6B" w:rsidDel="0083561B">
                          <w:rPr>
                            <w:rFonts w:asciiTheme="minorEastAsia" w:hAnsiTheme="minorEastAsia" w:hint="eastAsia"/>
                            <w:color w:val="000000" w:themeColor="text1"/>
                            <w:sz w:val="28"/>
                            <w:szCs w:val="28"/>
                          </w:rPr>
                          <w:delText>４</w:delText>
                        </w:r>
                      </w:del>
                      <w:ins w:id="63" w:author="ㅤ" w:date="2020-08-13T14:31:00Z">
                        <w:r>
                          <w:rPr>
                            <w:rFonts w:asciiTheme="minorEastAsia" w:hAnsiTheme="minorEastAsia" w:hint="eastAsia"/>
                            <w:color w:val="000000" w:themeColor="text1"/>
                            <w:sz w:val="28"/>
                            <w:szCs w:val="28"/>
                          </w:rPr>
                          <w:t>８</w:t>
                        </w:r>
                      </w:ins>
                      <w:r w:rsidRPr="00840F6B">
                        <w:rPr>
                          <w:rFonts w:asciiTheme="minorEastAsia" w:hAnsiTheme="minorEastAsia" w:hint="eastAsia"/>
                          <w:color w:val="000000" w:themeColor="text1"/>
                          <w:sz w:val="28"/>
                          <w:szCs w:val="28"/>
                        </w:rPr>
                        <w:t>）</w:t>
                      </w:r>
                      <w:r w:rsidRPr="00A43287">
                        <w:rPr>
                          <w:rFonts w:asciiTheme="minorEastAsia" w:hAnsiTheme="minorEastAsia" w:hint="eastAsia"/>
                          <w:sz w:val="28"/>
                          <w:szCs w:val="28"/>
                        </w:rPr>
                        <w:t>」（「職場における新型コロナウイルス感染症への感染予防、健康管理の強化について（令和</w:t>
                      </w:r>
                      <w:del w:id="64" w:author="ㅤ" w:date="2020-08-12T14:40:00Z">
                        <w:r w:rsidRPr="00A43287" w:rsidDel="00B272E7">
                          <w:rPr>
                            <w:rFonts w:asciiTheme="minorEastAsia" w:hAnsiTheme="minorEastAsia" w:hint="eastAsia"/>
                            <w:sz w:val="28"/>
                            <w:szCs w:val="28"/>
                          </w:rPr>
                          <w:delText>元</w:delText>
                        </w:r>
                      </w:del>
                      <w:ins w:id="65" w:author="ㅤ" w:date="2020-08-12T14:40:00Z">
                        <w:r>
                          <w:rPr>
                            <w:rFonts w:asciiTheme="minorEastAsia" w:hAnsiTheme="minorEastAsia" w:hint="eastAsia"/>
                            <w:sz w:val="28"/>
                            <w:szCs w:val="28"/>
                          </w:rPr>
                          <w:t>２</w:t>
                        </w:r>
                      </w:ins>
                      <w:r w:rsidRPr="00A43287">
                        <w:rPr>
                          <w:rFonts w:asciiTheme="minorEastAsia" w:hAnsiTheme="minorEastAsia" w:hint="eastAsia"/>
                          <w:sz w:val="28"/>
                          <w:szCs w:val="28"/>
                        </w:rPr>
                        <w:t>年</w:t>
                      </w:r>
                      <w:del w:id="66" w:author="ㅤ" w:date="2020-08-12T14:40:00Z">
                        <w:r w:rsidRPr="00A43287" w:rsidDel="00B272E7">
                          <w:rPr>
                            <w:rFonts w:asciiTheme="minorEastAsia" w:hAnsiTheme="minorEastAsia" w:hint="eastAsia"/>
                            <w:sz w:val="28"/>
                            <w:szCs w:val="28"/>
                          </w:rPr>
                          <w:delText>５</w:delText>
                        </w:r>
                      </w:del>
                      <w:ins w:id="67" w:author="ㅤ" w:date="2020-08-12T15:05:00Z">
                        <w:r>
                          <w:rPr>
                            <w:rFonts w:asciiTheme="minorEastAsia" w:hAnsiTheme="minorEastAsia" w:hint="eastAsia"/>
                            <w:sz w:val="28"/>
                            <w:szCs w:val="28"/>
                          </w:rPr>
                          <w:t>８</w:t>
                        </w:r>
                      </w:ins>
                      <w:r w:rsidRPr="00A43287">
                        <w:rPr>
                          <w:rFonts w:asciiTheme="minorEastAsia" w:hAnsiTheme="minorEastAsia" w:hint="eastAsia"/>
                          <w:sz w:val="28"/>
                          <w:szCs w:val="28"/>
                        </w:rPr>
                        <w:t>月</w:t>
                      </w:r>
                      <w:del w:id="68" w:author="ㅤ" w:date="2020-08-12T14:40:00Z">
                        <w:r w:rsidRPr="00A43287" w:rsidDel="00B272E7">
                          <w:rPr>
                            <w:rFonts w:asciiTheme="minorEastAsia" w:hAnsiTheme="minorEastAsia" w:hint="eastAsia"/>
                            <w:sz w:val="28"/>
                            <w:szCs w:val="28"/>
                          </w:rPr>
                          <w:delText>14</w:delText>
                        </w:r>
                      </w:del>
                      <w:ins w:id="69" w:author="ㅤ" w:date="2020-08-12T14:40:00Z">
                        <w:r>
                          <w:rPr>
                            <w:rFonts w:asciiTheme="minorEastAsia" w:hAnsiTheme="minorEastAsia" w:hint="eastAsia"/>
                            <w:sz w:val="28"/>
                            <w:szCs w:val="28"/>
                          </w:rPr>
                          <w:t>７</w:t>
                        </w:r>
                      </w:ins>
                      <w:r w:rsidRPr="00A43287">
                        <w:rPr>
                          <w:rFonts w:asciiTheme="minorEastAsia" w:hAnsiTheme="minorEastAsia" w:hint="eastAsia"/>
                          <w:sz w:val="28"/>
                          <w:szCs w:val="28"/>
                        </w:rPr>
                        <w:t>日</w:t>
                      </w:r>
                      <w:r>
                        <w:rPr>
                          <w:rFonts w:asciiTheme="minorEastAsia" w:hAnsiTheme="minorEastAsia" w:hint="eastAsia"/>
                          <w:sz w:val="28"/>
                          <w:szCs w:val="28"/>
                        </w:rPr>
                        <w:t>基発</w:t>
                      </w:r>
                      <w:del w:id="70" w:author="ㅤ" w:date="2020-08-12T14:40:00Z">
                        <w:r w:rsidDel="00B272E7">
                          <w:rPr>
                            <w:rFonts w:asciiTheme="minorEastAsia" w:hAnsiTheme="minorEastAsia" w:hint="eastAsia"/>
                            <w:sz w:val="28"/>
                            <w:szCs w:val="28"/>
                          </w:rPr>
                          <w:delText>0514</w:delText>
                        </w:r>
                      </w:del>
                      <w:ins w:id="71" w:author="ㅤ" w:date="2020-08-12T14:40:00Z">
                        <w:r>
                          <w:rPr>
                            <w:rFonts w:asciiTheme="minorEastAsia" w:hAnsiTheme="minorEastAsia"/>
                            <w:sz w:val="28"/>
                            <w:szCs w:val="28"/>
                          </w:rPr>
                          <w:t>0807</w:t>
                        </w:r>
                      </w:ins>
                      <w:r>
                        <w:rPr>
                          <w:rFonts w:asciiTheme="minorEastAsia" w:hAnsiTheme="minorEastAsia" w:hint="eastAsia"/>
                          <w:sz w:val="28"/>
                          <w:szCs w:val="28"/>
                        </w:rPr>
                        <w:t>第</w:t>
                      </w:r>
                      <w:del w:id="72" w:author="ㅤ" w:date="2020-08-12T14:40:00Z">
                        <w:r w:rsidDel="00B272E7">
                          <w:rPr>
                            <w:rFonts w:asciiTheme="minorEastAsia" w:hAnsiTheme="minorEastAsia"/>
                            <w:sz w:val="28"/>
                            <w:szCs w:val="28"/>
                          </w:rPr>
                          <w:delText>９</w:delText>
                        </w:r>
                      </w:del>
                      <w:ins w:id="73" w:author="ㅤ" w:date="2020-08-12T14:40:00Z">
                        <w:r>
                          <w:rPr>
                            <w:rFonts w:asciiTheme="minorEastAsia" w:hAnsiTheme="minorEastAsia" w:hint="eastAsia"/>
                            <w:sz w:val="28"/>
                            <w:szCs w:val="28"/>
                          </w:rPr>
                          <w:t>２</w:t>
                        </w:r>
                      </w:ins>
                      <w:r>
                        <w:rPr>
                          <w:rFonts w:asciiTheme="minorEastAsia" w:hAnsiTheme="minorEastAsia"/>
                          <w:sz w:val="28"/>
                          <w:szCs w:val="28"/>
                        </w:rPr>
                        <w:t>号</w:t>
                      </w:r>
                      <w:r w:rsidRPr="00A43287">
                        <w:rPr>
                          <w:rFonts w:asciiTheme="minorEastAsia" w:hAnsiTheme="minorEastAsia" w:hint="eastAsia"/>
                          <w:sz w:val="28"/>
                          <w:szCs w:val="28"/>
                        </w:rPr>
                        <w:t>）」）が労使団体の長宛てに通知されているので、建設現場の状況に応じて適宜活用されたい。</w:t>
                      </w:r>
                    </w:p>
                  </w:txbxContent>
                </v:textbox>
                <w10:wrap anchorx="margin"/>
              </v:shape>
            </w:pict>
          </mc:Fallback>
        </mc:AlternateContent>
      </w:r>
    </w:p>
    <w:p w:rsidR="00A43287" w:rsidRPr="00135C33" w:rsidRDefault="00A43287" w:rsidP="00F9569C">
      <w:pPr>
        <w:widowControl/>
        <w:spacing w:line="400" w:lineRule="exact"/>
        <w:jc w:val="left"/>
        <w:rPr>
          <w:rFonts w:asciiTheme="minorEastAsia" w:hAnsiTheme="minorEastAsia"/>
          <w:color w:val="000000" w:themeColor="text1"/>
          <w:sz w:val="28"/>
          <w:szCs w:val="28"/>
        </w:rPr>
      </w:pPr>
    </w:p>
    <w:p w:rsidR="00A43287" w:rsidRPr="00135C33" w:rsidRDefault="00A43287" w:rsidP="00F9569C">
      <w:pPr>
        <w:widowControl/>
        <w:spacing w:line="400" w:lineRule="exact"/>
        <w:jc w:val="left"/>
        <w:rPr>
          <w:rFonts w:asciiTheme="minorEastAsia" w:hAnsiTheme="minorEastAsia"/>
          <w:color w:val="000000" w:themeColor="text1"/>
          <w:sz w:val="28"/>
          <w:szCs w:val="28"/>
        </w:rPr>
      </w:pPr>
    </w:p>
    <w:p w:rsidR="00A43287" w:rsidRPr="00135C33" w:rsidRDefault="00A43287" w:rsidP="00F9569C">
      <w:pPr>
        <w:widowControl/>
        <w:spacing w:line="400" w:lineRule="exact"/>
        <w:jc w:val="left"/>
        <w:rPr>
          <w:rFonts w:asciiTheme="minorEastAsia" w:hAnsiTheme="minorEastAsia"/>
          <w:color w:val="000000" w:themeColor="text1"/>
          <w:sz w:val="28"/>
          <w:szCs w:val="28"/>
        </w:rPr>
      </w:pPr>
    </w:p>
    <w:p w:rsidR="00A43287" w:rsidRPr="00135C33" w:rsidRDefault="00A43287" w:rsidP="00F9569C">
      <w:pPr>
        <w:widowControl/>
        <w:spacing w:line="400" w:lineRule="exact"/>
        <w:jc w:val="left"/>
        <w:rPr>
          <w:rFonts w:asciiTheme="minorEastAsia" w:hAnsiTheme="minorEastAsia"/>
          <w:color w:val="000000" w:themeColor="text1"/>
          <w:sz w:val="28"/>
          <w:szCs w:val="28"/>
        </w:rPr>
      </w:pPr>
    </w:p>
    <w:p w:rsidR="002E7645" w:rsidRPr="00135C33" w:rsidRDefault="002E7645" w:rsidP="00F9569C">
      <w:pPr>
        <w:widowControl/>
        <w:spacing w:line="400" w:lineRule="exact"/>
        <w:jc w:val="left"/>
        <w:rPr>
          <w:rFonts w:asciiTheme="minorEastAsia" w:hAnsiTheme="minorEastAsia"/>
          <w:color w:val="000000" w:themeColor="text1"/>
          <w:sz w:val="28"/>
          <w:szCs w:val="28"/>
        </w:rPr>
      </w:pPr>
    </w:p>
    <w:p w:rsidR="0034204C" w:rsidRPr="00135C33" w:rsidRDefault="0034204C" w:rsidP="00F9569C">
      <w:pPr>
        <w:widowControl/>
        <w:spacing w:line="400" w:lineRule="exact"/>
        <w:jc w:val="left"/>
        <w:rPr>
          <w:rFonts w:asciiTheme="minorEastAsia" w:hAnsiTheme="minorEastAsia"/>
          <w:color w:val="000000" w:themeColor="text1"/>
          <w:sz w:val="28"/>
          <w:szCs w:val="28"/>
        </w:rPr>
      </w:pPr>
    </w:p>
    <w:p w:rsidR="00BA089F" w:rsidRPr="00135C33" w:rsidRDefault="00F3483A" w:rsidP="00703F7E">
      <w:pPr>
        <w:widowControl/>
        <w:spacing w:line="400" w:lineRule="exact"/>
        <w:jc w:val="left"/>
        <w:rPr>
          <w:rFonts w:asciiTheme="minorEastAsia" w:hAnsiTheme="minorEastAsia"/>
          <w:color w:val="000000" w:themeColor="text1"/>
          <w:sz w:val="28"/>
          <w:szCs w:val="28"/>
        </w:rPr>
      </w:pPr>
      <w:r w:rsidRPr="00135C33">
        <w:rPr>
          <w:rFonts w:asciiTheme="minorEastAsia" w:hAnsiTheme="minorEastAsia" w:hint="eastAsia"/>
          <w:b/>
          <w:color w:val="000000" w:themeColor="text1"/>
          <w:sz w:val="28"/>
          <w:szCs w:val="28"/>
        </w:rPr>
        <w:lastRenderedPageBreak/>
        <w:t>（</w:t>
      </w:r>
      <w:r w:rsidR="00415FB8" w:rsidRPr="00135C33">
        <w:rPr>
          <w:rFonts w:asciiTheme="minorEastAsia" w:hAnsiTheme="minorEastAsia" w:hint="eastAsia"/>
          <w:b/>
          <w:color w:val="000000" w:themeColor="text1"/>
          <w:sz w:val="28"/>
          <w:szCs w:val="28"/>
        </w:rPr>
        <w:t>４</w:t>
      </w:r>
      <w:r w:rsidR="009502D9" w:rsidRPr="00135C33">
        <w:rPr>
          <w:rFonts w:asciiTheme="minorEastAsia" w:hAnsiTheme="minorEastAsia" w:hint="eastAsia"/>
          <w:b/>
          <w:color w:val="000000" w:themeColor="text1"/>
          <w:sz w:val="28"/>
          <w:szCs w:val="28"/>
        </w:rPr>
        <w:t>）</w:t>
      </w:r>
      <w:r w:rsidR="0026329E" w:rsidRPr="00135C33">
        <w:rPr>
          <w:rFonts w:asciiTheme="minorEastAsia" w:hAnsiTheme="minorEastAsia" w:hint="eastAsia"/>
          <w:b/>
          <w:color w:val="000000" w:themeColor="text1"/>
          <w:sz w:val="28"/>
          <w:szCs w:val="28"/>
        </w:rPr>
        <w:t>オフィス等における</w:t>
      </w:r>
      <w:r w:rsidR="009502D9" w:rsidRPr="00135C33">
        <w:rPr>
          <w:rFonts w:asciiTheme="minorEastAsia" w:hAnsiTheme="minorEastAsia" w:hint="eastAsia"/>
          <w:b/>
          <w:color w:val="000000" w:themeColor="text1"/>
          <w:sz w:val="28"/>
          <w:szCs w:val="28"/>
        </w:rPr>
        <w:t>勤務</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従業員が、できる限り２メートルを目安に、一定の距離を保てるよう、人員配置について最大限の見直しを行う。</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従業員に対し、始業時、休憩後を含め、定期的な手洗いを徹底する。このために必要となる水道設備や石けん等を配置する。また、水道が使用できない環境下では、手指消毒液を配置する。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従業員に対し、勤務中のマスク等の着用を促す。</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飛沫感染防止のため、座席配置等は広々と設置する。仕切りのない対面の座席配置は避け、可能な限り対角に配置する、横並びにする等工夫する（その場合でも最低１メートルあける等の対策を検討する）。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窓が開く場合</w:t>
      </w:r>
      <w:r w:rsidRPr="00135C33">
        <w:rPr>
          <w:color w:val="000000" w:themeColor="text1"/>
          <w:sz w:val="28"/>
          <w:szCs w:val="28"/>
        </w:rPr>
        <w:t>1</w:t>
      </w:r>
      <w:r w:rsidRPr="00135C33">
        <w:rPr>
          <w:rFonts w:hint="eastAsia"/>
          <w:color w:val="000000" w:themeColor="text1"/>
          <w:sz w:val="28"/>
          <w:szCs w:val="28"/>
        </w:rPr>
        <w:t>時間に２回以上、窓を開け換気する。建物全体や個別の作業スペースの換気に努める。</w:t>
      </w:r>
      <w:r w:rsidR="002B372E" w:rsidRPr="00135C33">
        <w:rPr>
          <w:rFonts w:hint="eastAsia"/>
          <w:color w:val="000000" w:themeColor="text1"/>
          <w:sz w:val="28"/>
          <w:szCs w:val="28"/>
          <w:vertAlign w:val="subscript"/>
        </w:rPr>
        <w:t>※</w:t>
      </w:r>
      <w:r w:rsidRPr="00135C33">
        <w:rPr>
          <w:rFonts w:hint="eastAsia"/>
          <w:color w:val="000000" w:themeColor="text1"/>
          <w:sz w:val="28"/>
          <w:szCs w:val="28"/>
        </w:rPr>
        <w:t>なお、機械換気の場合は窓開放との併用は不要である。</w:t>
      </w:r>
    </w:p>
    <w:p w:rsidR="002B372E" w:rsidRPr="00135C33" w:rsidRDefault="002B372E" w:rsidP="002B372E">
      <w:pPr>
        <w:widowControl/>
        <w:spacing w:line="400" w:lineRule="exact"/>
        <w:ind w:leftChars="300" w:left="850" w:hangingChars="100" w:hanging="220"/>
        <w:jc w:val="left"/>
        <w:rPr>
          <w:color w:val="000000" w:themeColor="text1"/>
          <w:sz w:val="18"/>
        </w:rPr>
      </w:pPr>
      <w:r w:rsidRPr="00135C33">
        <w:rPr>
          <w:rFonts w:asciiTheme="minorEastAsia" w:hAnsiTheme="minorEastAsia" w:hint="eastAsia"/>
          <w:color w:val="000000" w:themeColor="text1"/>
          <w:sz w:val="22"/>
          <w:szCs w:val="28"/>
        </w:rPr>
        <w:t>※熱中症対策の観点から、気温・湿度が高い日にエアコン等を利用する場合には、必要に応じて定期的に換気を行う</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他人と共用する物品や手が頻回に触れる箇所を工夫して最低限にする。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人と人が頻繁に対面する場所は、アクリル板・透明ビニールカーテン等で遮蔽する。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外勤は公共交通機関のラッシュの時間帯を避ける等、人混みに近づかないようにする。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出張は、地域の感染状況に注意し、不急の場合は見合わせる。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外勤時や出張時には面会相手や時間、経路、訪問場所等を記録に残す。</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会議やイベントはオンラインで行うことも検討する。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株主総会については、事前の議決権行使を促すこと等により、来場者のない形での開催も検討する。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会議を対面で行う場合、マスクを着用し、換気に留意する。また、椅子を減らしたり、机等に印をつけたりする等、近距離や対面に座らないように工夫する。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対面の社外の会議やイベント等については、参加の必要性をよく検討したうえで、参加する場合は、最小人数とし、マスクを着用する。</w:t>
      </w:r>
    </w:p>
    <w:p w:rsidR="005D4563" w:rsidRPr="00135C33" w:rsidRDefault="005D4563" w:rsidP="005D4563">
      <w:pPr>
        <w:pStyle w:val="ad"/>
        <w:widowControl/>
        <w:numPr>
          <w:ilvl w:val="0"/>
          <w:numId w:val="10"/>
        </w:numPr>
        <w:spacing w:line="400" w:lineRule="exact"/>
        <w:ind w:leftChars="0" w:left="567" w:hanging="357"/>
        <w:jc w:val="left"/>
        <w:rPr>
          <w:color w:val="000000" w:themeColor="text1"/>
          <w:sz w:val="24"/>
          <w:szCs w:val="24"/>
        </w:rPr>
      </w:pPr>
      <w:r w:rsidRPr="00135C33">
        <w:rPr>
          <w:rFonts w:hint="eastAsia"/>
          <w:color w:val="000000" w:themeColor="text1"/>
          <w:sz w:val="28"/>
          <w:szCs w:val="28"/>
        </w:rPr>
        <w:t>採用説明会や面接等については、オンラインでの実施も検討する。</w:t>
      </w:r>
    </w:p>
    <w:p w:rsidR="00345C19" w:rsidRPr="00135C33" w:rsidRDefault="00345C19" w:rsidP="00345C19">
      <w:pPr>
        <w:pStyle w:val="ad"/>
        <w:widowControl/>
        <w:numPr>
          <w:ilvl w:val="0"/>
          <w:numId w:val="10"/>
        </w:numPr>
        <w:spacing w:line="400" w:lineRule="exact"/>
        <w:ind w:leftChars="0" w:left="567" w:hanging="357"/>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lastRenderedPageBreak/>
        <w:t>テレワークを行うにあたっては、厚生労働省のガイドライン</w:t>
      </w:r>
      <w:r w:rsidRPr="00135C33">
        <w:rPr>
          <w:rStyle w:val="af0"/>
          <w:rFonts w:asciiTheme="minorEastAsia" w:hAnsiTheme="minorEastAsia"/>
          <w:color w:val="000000" w:themeColor="text1"/>
          <w:sz w:val="28"/>
          <w:szCs w:val="28"/>
        </w:rPr>
        <w:footnoteReference w:id="7"/>
      </w:r>
      <w:r w:rsidRPr="00135C33">
        <w:rPr>
          <w:rFonts w:asciiTheme="minorEastAsia" w:hAnsiTheme="minorEastAsia" w:hint="eastAsia"/>
          <w:color w:val="000000" w:themeColor="text1"/>
          <w:sz w:val="28"/>
          <w:szCs w:val="28"/>
        </w:rPr>
        <w:t>等を参照し、労働時間の適正な把握や適正な作業環境の整備等に配慮する。</w:t>
      </w:r>
    </w:p>
    <w:p w:rsidR="0052538C" w:rsidRPr="00135C33" w:rsidRDefault="00A43287" w:rsidP="0052538C">
      <w:pPr>
        <w:pStyle w:val="ad"/>
        <w:widowControl/>
        <w:numPr>
          <w:ilvl w:val="0"/>
          <w:numId w:val="10"/>
        </w:numPr>
        <w:spacing w:line="400" w:lineRule="exact"/>
        <w:ind w:leftChars="0" w:left="567" w:hanging="357"/>
        <w:jc w:val="left"/>
        <w:rPr>
          <w:color w:val="000000" w:themeColor="text1"/>
          <w:sz w:val="24"/>
          <w:szCs w:val="24"/>
        </w:rPr>
      </w:pPr>
      <w:r w:rsidRPr="00135C33">
        <w:rPr>
          <w:rFonts w:asciiTheme="minorEastAsia" w:hAnsiTheme="minorEastAsia" w:hint="eastAsia"/>
          <w:bCs/>
          <w:color w:val="000000" w:themeColor="text1"/>
          <w:sz w:val="28"/>
          <w:szCs w:val="28"/>
        </w:rPr>
        <w:t>オフィス内に</w:t>
      </w:r>
      <w:r w:rsidR="0052538C" w:rsidRPr="00135C33">
        <w:rPr>
          <w:rFonts w:asciiTheme="minorEastAsia" w:hAnsiTheme="minorEastAsia" w:hint="eastAsia"/>
          <w:bCs/>
          <w:color w:val="000000" w:themeColor="text1"/>
          <w:sz w:val="28"/>
          <w:szCs w:val="28"/>
        </w:rPr>
        <w:t>感染防止対策を示したポスター（保健所等の連絡先を明記することが望ましい）やロゴ、看板を設置し、「三つの密」回避等の意識向上と作業姿勢の定着を図る。</w:t>
      </w:r>
    </w:p>
    <w:p w:rsidR="00BA089F" w:rsidRPr="00135C33" w:rsidRDefault="00BA089F" w:rsidP="009B3EFD">
      <w:pPr>
        <w:widowControl/>
        <w:spacing w:line="360" w:lineRule="exact"/>
        <w:jc w:val="left"/>
        <w:rPr>
          <w:rFonts w:asciiTheme="minorEastAsia" w:hAnsiTheme="minorEastAsia"/>
          <w:color w:val="000000" w:themeColor="text1"/>
          <w:sz w:val="28"/>
          <w:szCs w:val="28"/>
        </w:rPr>
      </w:pPr>
    </w:p>
    <w:p w:rsidR="006B18B7" w:rsidRPr="00135C33" w:rsidRDefault="0007508C" w:rsidP="006B18B7">
      <w:pPr>
        <w:widowControl/>
        <w:spacing w:line="400" w:lineRule="exact"/>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t>（</w:t>
      </w:r>
      <w:r w:rsidR="0018794C" w:rsidRPr="00135C33">
        <w:rPr>
          <w:rFonts w:asciiTheme="minorEastAsia" w:hAnsiTheme="minorEastAsia" w:hint="eastAsia"/>
          <w:b/>
          <w:color w:val="000000" w:themeColor="text1"/>
          <w:sz w:val="28"/>
          <w:szCs w:val="28"/>
        </w:rPr>
        <w:t>５</w:t>
      </w:r>
      <w:r w:rsidR="006B18B7" w:rsidRPr="00135C33">
        <w:rPr>
          <w:rFonts w:asciiTheme="minorEastAsia" w:hAnsiTheme="minorEastAsia" w:hint="eastAsia"/>
          <w:b/>
          <w:color w:val="000000" w:themeColor="text1"/>
          <w:sz w:val="28"/>
          <w:szCs w:val="28"/>
        </w:rPr>
        <w:t>）通勤</w:t>
      </w:r>
    </w:p>
    <w:p w:rsidR="006B18B7" w:rsidRPr="00135C33" w:rsidRDefault="006B18B7" w:rsidP="006B18B7">
      <w:pPr>
        <w:pStyle w:val="ad"/>
        <w:widowControl/>
        <w:numPr>
          <w:ilvl w:val="0"/>
          <w:numId w:val="7"/>
        </w:numPr>
        <w:spacing w:line="400" w:lineRule="exact"/>
        <w:ind w:leftChars="0" w:left="567" w:hanging="357"/>
        <w:jc w:val="left"/>
        <w:rPr>
          <w:rFonts w:asciiTheme="minorEastAsia" w:hAnsiTheme="minorEastAsia"/>
          <w:color w:val="000000" w:themeColor="text1"/>
          <w:sz w:val="28"/>
          <w:szCs w:val="28"/>
        </w:rPr>
      </w:pPr>
      <w:r w:rsidRPr="00135C33">
        <w:rPr>
          <w:rFonts w:hint="eastAsia"/>
          <w:color w:val="000000" w:themeColor="text1"/>
          <w:sz w:val="28"/>
          <w:szCs w:val="28"/>
        </w:rPr>
        <w:t>テレワーク（在宅やサテライトオフィスでの勤務）、時差出勤、ローテーション勤務（就労日や時間帯を複数に分けた勤務）、変形労働時間制、週休</w:t>
      </w:r>
      <w:r w:rsidRPr="00135C33">
        <w:rPr>
          <w:color w:val="000000" w:themeColor="text1"/>
          <w:sz w:val="28"/>
          <w:szCs w:val="28"/>
        </w:rPr>
        <w:t>3</w:t>
      </w:r>
      <w:r w:rsidRPr="00135C33">
        <w:rPr>
          <w:rFonts w:hint="eastAsia"/>
          <w:color w:val="000000" w:themeColor="text1"/>
          <w:sz w:val="28"/>
          <w:szCs w:val="28"/>
        </w:rPr>
        <w:t>日制等、様々な勤務形態の検討を通じ、通勤頻度を減らし、公共交通機関の混雑緩和を図る。</w:t>
      </w:r>
    </w:p>
    <w:p w:rsidR="006B18B7" w:rsidRPr="00135C33" w:rsidDel="00A91EE4" w:rsidRDefault="006B18B7" w:rsidP="006B18B7">
      <w:pPr>
        <w:pStyle w:val="ad"/>
        <w:widowControl/>
        <w:numPr>
          <w:ilvl w:val="0"/>
          <w:numId w:val="7"/>
        </w:numPr>
        <w:spacing w:line="400" w:lineRule="exact"/>
        <w:ind w:leftChars="0" w:left="567" w:hanging="357"/>
        <w:jc w:val="left"/>
        <w:rPr>
          <w:del w:id="74" w:author="ㅤ" w:date="2020-08-13T15:49:00Z"/>
          <w:rFonts w:asciiTheme="minorEastAsia" w:hAnsiTheme="minorEastAsia"/>
          <w:color w:val="000000" w:themeColor="text1"/>
          <w:sz w:val="28"/>
          <w:szCs w:val="28"/>
        </w:rPr>
      </w:pPr>
      <w:r w:rsidRPr="00135C33">
        <w:rPr>
          <w:rFonts w:hint="eastAsia"/>
          <w:color w:val="000000" w:themeColor="text1"/>
          <w:sz w:val="28"/>
          <w:szCs w:val="28"/>
        </w:rPr>
        <w:t>自家用車等公共交通機関を使わずに通勤できる従業員には、道路事情や駐車場の整備状況を踏まえ、通勤災害の防止に留意しつつこれを承認することが考えられる。</w:t>
      </w:r>
    </w:p>
    <w:p w:rsidR="002061B7" w:rsidRPr="00A91EE4" w:rsidDel="00A91EE4" w:rsidRDefault="002061B7" w:rsidP="00A91EE4">
      <w:pPr>
        <w:pStyle w:val="ad"/>
        <w:widowControl/>
        <w:numPr>
          <w:ilvl w:val="0"/>
          <w:numId w:val="7"/>
        </w:numPr>
        <w:spacing w:line="400" w:lineRule="exact"/>
        <w:ind w:leftChars="0" w:left="567" w:hanging="357"/>
        <w:jc w:val="left"/>
        <w:rPr>
          <w:del w:id="75" w:author="ㅤ" w:date="2020-08-13T15:49:00Z"/>
          <w:rFonts w:asciiTheme="minorEastAsia" w:hAnsiTheme="minorEastAsia" w:hint="eastAsia"/>
          <w:color w:val="000000" w:themeColor="text1"/>
          <w:sz w:val="28"/>
          <w:szCs w:val="28"/>
          <w:rPrChange w:id="76" w:author="ㅤ" w:date="2020-08-13T15:49:00Z">
            <w:rPr>
              <w:del w:id="77" w:author="ㅤ" w:date="2020-08-13T15:49:00Z"/>
              <w:rFonts w:hint="eastAsia"/>
            </w:rPr>
          </w:rPrChange>
        </w:rPr>
        <w:pPrChange w:id="78" w:author="ㅤ" w:date="2020-08-13T15:49:00Z">
          <w:pPr>
            <w:widowControl/>
            <w:spacing w:line="400" w:lineRule="exact"/>
            <w:jc w:val="left"/>
          </w:pPr>
        </w:pPrChange>
      </w:pPr>
    </w:p>
    <w:p w:rsidR="00B1643D" w:rsidRPr="00135C33" w:rsidDel="00A91EE4" w:rsidRDefault="00B1643D" w:rsidP="00A91EE4">
      <w:pPr>
        <w:pStyle w:val="ad"/>
        <w:rPr>
          <w:del w:id="79" w:author="ㅤ" w:date="2020-08-13T15:49:00Z"/>
          <w:rFonts w:hint="eastAsia"/>
        </w:rPr>
        <w:pPrChange w:id="80" w:author="ㅤ" w:date="2020-08-13T15:49:00Z">
          <w:pPr>
            <w:widowControl/>
            <w:spacing w:line="400" w:lineRule="exact"/>
            <w:jc w:val="left"/>
          </w:pPr>
        </w:pPrChange>
      </w:pPr>
    </w:p>
    <w:p w:rsidR="00135C33" w:rsidRPr="00135C33" w:rsidDel="00A91EE4" w:rsidRDefault="00135C33" w:rsidP="00A91EE4">
      <w:pPr>
        <w:pStyle w:val="ad"/>
        <w:rPr>
          <w:del w:id="81" w:author="ㅤ" w:date="2020-08-13T15:49:00Z"/>
          <w:rFonts w:hint="eastAsia"/>
        </w:rPr>
        <w:pPrChange w:id="82" w:author="ㅤ" w:date="2020-08-13T15:49:00Z">
          <w:pPr>
            <w:widowControl/>
            <w:spacing w:line="400" w:lineRule="exact"/>
            <w:jc w:val="left"/>
          </w:pPr>
        </w:pPrChange>
      </w:pPr>
    </w:p>
    <w:p w:rsidR="00135C33" w:rsidRPr="00135C33" w:rsidRDefault="00135C33" w:rsidP="00A91EE4">
      <w:pPr>
        <w:pStyle w:val="ad"/>
        <w:widowControl/>
        <w:numPr>
          <w:ilvl w:val="0"/>
          <w:numId w:val="7"/>
        </w:numPr>
        <w:spacing w:line="400" w:lineRule="exact"/>
        <w:ind w:leftChars="0" w:left="567" w:hanging="357"/>
        <w:jc w:val="left"/>
        <w:rPr>
          <w:rFonts w:hint="eastAsia"/>
        </w:rPr>
        <w:pPrChange w:id="83" w:author="ㅤ" w:date="2020-08-13T15:49:00Z">
          <w:pPr>
            <w:widowControl/>
            <w:spacing w:line="400" w:lineRule="exact"/>
            <w:jc w:val="left"/>
          </w:pPr>
        </w:pPrChange>
      </w:pPr>
    </w:p>
    <w:p w:rsidR="00B1643D" w:rsidRPr="00135C33" w:rsidRDefault="00B1643D" w:rsidP="00E55FDC">
      <w:pPr>
        <w:widowControl/>
        <w:spacing w:line="400" w:lineRule="exact"/>
        <w:jc w:val="left"/>
        <w:rPr>
          <w:rFonts w:asciiTheme="minorEastAsia" w:hAnsiTheme="minorEastAsia"/>
          <w:color w:val="000000" w:themeColor="text1"/>
          <w:sz w:val="28"/>
          <w:szCs w:val="28"/>
        </w:rPr>
      </w:pPr>
    </w:p>
    <w:p w:rsidR="00E55FDC" w:rsidRPr="00135C33" w:rsidRDefault="00E55FDC" w:rsidP="00E55FDC">
      <w:pPr>
        <w:widowControl/>
        <w:spacing w:line="400" w:lineRule="exact"/>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t>（</w:t>
      </w:r>
      <w:r w:rsidR="00523BD8" w:rsidRPr="00135C33">
        <w:rPr>
          <w:rFonts w:asciiTheme="minorEastAsia" w:hAnsiTheme="minorEastAsia" w:hint="eastAsia"/>
          <w:b/>
          <w:color w:val="000000" w:themeColor="text1"/>
          <w:sz w:val="28"/>
          <w:szCs w:val="28"/>
        </w:rPr>
        <w:t>６</w:t>
      </w:r>
      <w:r w:rsidRPr="00135C33">
        <w:rPr>
          <w:rFonts w:asciiTheme="minorEastAsia" w:hAnsiTheme="minorEastAsia" w:hint="eastAsia"/>
          <w:b/>
          <w:color w:val="000000" w:themeColor="text1"/>
          <w:sz w:val="28"/>
          <w:szCs w:val="28"/>
        </w:rPr>
        <w:t>）従業員</w:t>
      </w:r>
      <w:r w:rsidR="0007508C" w:rsidRPr="00135C33">
        <w:rPr>
          <w:rFonts w:asciiTheme="minorEastAsia" w:hAnsiTheme="minorEastAsia" w:hint="eastAsia"/>
          <w:b/>
          <w:color w:val="000000" w:themeColor="text1"/>
          <w:sz w:val="28"/>
          <w:szCs w:val="28"/>
        </w:rPr>
        <w:t>・作業員</w:t>
      </w:r>
      <w:r w:rsidR="00A05500" w:rsidRPr="00135C33">
        <w:rPr>
          <w:rFonts w:asciiTheme="minorEastAsia" w:hAnsiTheme="minorEastAsia" w:hint="eastAsia"/>
          <w:b/>
          <w:color w:val="000000" w:themeColor="text1"/>
          <w:sz w:val="28"/>
          <w:szCs w:val="28"/>
        </w:rPr>
        <w:t>に対する協力のお願い</w:t>
      </w:r>
    </w:p>
    <w:p w:rsidR="00E55FDC" w:rsidRPr="00135C33" w:rsidRDefault="002061B7" w:rsidP="00345C19">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従業員</w:t>
      </w:r>
      <w:r w:rsidR="00345C19" w:rsidRPr="00135C33">
        <w:rPr>
          <w:rFonts w:asciiTheme="minorEastAsia" w:hAnsiTheme="minorEastAsia" w:hint="eastAsia"/>
          <w:color w:val="000000" w:themeColor="text1"/>
          <w:sz w:val="28"/>
          <w:szCs w:val="28"/>
        </w:rPr>
        <w:t>・作業員</w:t>
      </w:r>
      <w:r w:rsidRPr="00135C33">
        <w:rPr>
          <w:rFonts w:asciiTheme="minorEastAsia" w:hAnsiTheme="minorEastAsia" w:hint="eastAsia"/>
          <w:color w:val="000000" w:themeColor="text1"/>
          <w:sz w:val="28"/>
          <w:szCs w:val="28"/>
        </w:rPr>
        <w:t>に対し、</w:t>
      </w:r>
      <w:r w:rsidR="00E55FDC" w:rsidRPr="00135C33">
        <w:rPr>
          <w:rFonts w:asciiTheme="minorEastAsia" w:hAnsiTheme="minorEastAsia" w:hint="eastAsia"/>
          <w:color w:val="000000" w:themeColor="text1"/>
          <w:sz w:val="28"/>
          <w:szCs w:val="28"/>
        </w:rPr>
        <w:t>感染防止対策の重要性を理解させ、日常生活を含む行動変容を促す</w:t>
      </w:r>
      <w:r w:rsidR="00213548" w:rsidRPr="00135C33">
        <w:rPr>
          <w:rFonts w:asciiTheme="minorEastAsia" w:hAnsiTheme="minorEastAsia" w:hint="eastAsia"/>
          <w:color w:val="000000" w:themeColor="text1"/>
          <w:sz w:val="28"/>
          <w:szCs w:val="28"/>
        </w:rPr>
        <w:t>。このため、</w:t>
      </w:r>
      <w:r w:rsidR="00E55FDC" w:rsidRPr="00135C33">
        <w:rPr>
          <w:rFonts w:asciiTheme="minorEastAsia" w:hAnsiTheme="minorEastAsia" w:hint="eastAsia"/>
          <w:color w:val="000000" w:themeColor="text1"/>
          <w:sz w:val="28"/>
          <w:szCs w:val="28"/>
        </w:rPr>
        <w:t>これまで新型コロナウイルス感染症対策専門家会議が発表している「人との接触を８割減らす１０のポイント</w:t>
      </w:r>
      <w:r w:rsidR="00B02044" w:rsidRPr="00135C33">
        <w:rPr>
          <w:rFonts w:asciiTheme="minorEastAsia" w:hAnsiTheme="minorEastAsia" w:hint="eastAsia"/>
          <w:color w:val="000000" w:themeColor="text1"/>
          <w:sz w:val="28"/>
          <w:szCs w:val="28"/>
        </w:rPr>
        <w:t>（別紙</w:t>
      </w:r>
      <w:del w:id="84" w:author="ㅤ" w:date="2020-08-13T14:29:00Z">
        <w:r w:rsidR="00B02044" w:rsidRPr="00135C33" w:rsidDel="0083561B">
          <w:rPr>
            <w:rFonts w:asciiTheme="minorEastAsia" w:hAnsiTheme="minorEastAsia" w:hint="eastAsia"/>
            <w:color w:val="000000" w:themeColor="text1"/>
            <w:sz w:val="28"/>
            <w:szCs w:val="28"/>
          </w:rPr>
          <w:delText>５</w:delText>
        </w:r>
      </w:del>
      <w:ins w:id="85" w:author="ㅤ" w:date="2020-08-13T14:29:00Z">
        <w:r w:rsidR="0083561B">
          <w:rPr>
            <w:rFonts w:asciiTheme="minorEastAsia" w:hAnsiTheme="minorEastAsia" w:hint="eastAsia"/>
            <w:color w:val="000000" w:themeColor="text1"/>
            <w:sz w:val="28"/>
            <w:szCs w:val="28"/>
          </w:rPr>
          <w:t>４</w:t>
        </w:r>
      </w:ins>
      <w:r w:rsidR="00345C19" w:rsidRPr="00135C33">
        <w:rPr>
          <w:rFonts w:asciiTheme="minorEastAsia" w:hAnsiTheme="minorEastAsia" w:hint="eastAsia"/>
          <w:color w:val="000000" w:themeColor="text1"/>
          <w:sz w:val="28"/>
          <w:szCs w:val="28"/>
        </w:rPr>
        <w:t>）</w:t>
      </w:r>
      <w:r w:rsidR="00E55FDC" w:rsidRPr="00135C33">
        <w:rPr>
          <w:rFonts w:asciiTheme="minorEastAsia" w:hAnsiTheme="minorEastAsia" w:hint="eastAsia"/>
          <w:color w:val="000000" w:themeColor="text1"/>
          <w:sz w:val="28"/>
          <w:szCs w:val="28"/>
        </w:rPr>
        <w:t>」</w:t>
      </w:r>
      <w:r w:rsidR="0012512D" w:rsidRPr="00135C33">
        <w:rPr>
          <w:rStyle w:val="af0"/>
          <w:rFonts w:asciiTheme="minorEastAsia" w:hAnsiTheme="minorEastAsia"/>
          <w:color w:val="000000" w:themeColor="text1"/>
          <w:sz w:val="28"/>
          <w:szCs w:val="28"/>
        </w:rPr>
        <w:footnoteReference w:id="8"/>
      </w:r>
      <w:r w:rsidR="00345C19" w:rsidRPr="00135C33">
        <w:rPr>
          <w:rFonts w:asciiTheme="minorEastAsia" w:hAnsiTheme="minorEastAsia" w:hint="eastAsia"/>
          <w:color w:val="000000" w:themeColor="text1"/>
          <w:sz w:val="28"/>
          <w:szCs w:val="28"/>
        </w:rPr>
        <w:t>（</w:t>
      </w:r>
      <w:r w:rsidR="00C34CE0" w:rsidRPr="00135C33">
        <w:rPr>
          <w:rStyle w:val="alytxl"/>
          <w:rFonts w:asciiTheme="minorEastAsia" w:hAnsiTheme="minorEastAsia" w:hint="eastAsia"/>
          <w:color w:val="000000" w:themeColor="text1"/>
          <w:sz w:val="28"/>
          <w:szCs w:val="21"/>
        </w:rPr>
        <w:t>新型コロナウイルス感染症専門家会議（令和２年４月22日）</w:t>
      </w:r>
      <w:r w:rsidR="00345C19" w:rsidRPr="00135C33">
        <w:rPr>
          <w:rFonts w:asciiTheme="minorEastAsia" w:hAnsiTheme="minorEastAsia" w:hint="eastAsia"/>
          <w:color w:val="000000" w:themeColor="text1"/>
          <w:sz w:val="28"/>
          <w:szCs w:val="28"/>
        </w:rPr>
        <w:t>）</w:t>
      </w:r>
      <w:r w:rsidR="00E55FDC" w:rsidRPr="00135C33">
        <w:rPr>
          <w:rFonts w:asciiTheme="minorEastAsia" w:hAnsiTheme="minorEastAsia" w:hint="eastAsia"/>
          <w:color w:val="000000" w:themeColor="text1"/>
          <w:sz w:val="28"/>
          <w:szCs w:val="28"/>
        </w:rPr>
        <w:t>や「『新しい生活様式』の実践例</w:t>
      </w:r>
      <w:r w:rsidR="00B02044" w:rsidRPr="00135C33">
        <w:rPr>
          <w:rFonts w:asciiTheme="minorEastAsia" w:hAnsiTheme="minorEastAsia" w:hint="eastAsia"/>
          <w:color w:val="000000" w:themeColor="text1"/>
          <w:sz w:val="28"/>
          <w:szCs w:val="28"/>
        </w:rPr>
        <w:t>（別紙</w:t>
      </w:r>
      <w:del w:id="86" w:author="ㅤ" w:date="2020-08-13T14:29:00Z">
        <w:r w:rsidR="00B02044" w:rsidRPr="00135C33" w:rsidDel="0083561B">
          <w:rPr>
            <w:rFonts w:asciiTheme="minorEastAsia" w:hAnsiTheme="minorEastAsia" w:hint="eastAsia"/>
            <w:color w:val="000000" w:themeColor="text1"/>
            <w:sz w:val="28"/>
            <w:szCs w:val="28"/>
          </w:rPr>
          <w:delText>６</w:delText>
        </w:r>
      </w:del>
      <w:ins w:id="87" w:author="ㅤ" w:date="2020-08-13T14:29:00Z">
        <w:r w:rsidR="0083561B">
          <w:rPr>
            <w:rFonts w:asciiTheme="minorEastAsia" w:hAnsiTheme="minorEastAsia" w:hint="eastAsia"/>
            <w:color w:val="000000" w:themeColor="text1"/>
            <w:sz w:val="28"/>
            <w:szCs w:val="28"/>
          </w:rPr>
          <w:t>５</w:t>
        </w:r>
      </w:ins>
      <w:r w:rsidR="00345C19" w:rsidRPr="00135C33">
        <w:rPr>
          <w:rFonts w:asciiTheme="minorEastAsia" w:hAnsiTheme="minorEastAsia" w:hint="eastAsia"/>
          <w:color w:val="000000" w:themeColor="text1"/>
          <w:sz w:val="28"/>
          <w:szCs w:val="28"/>
        </w:rPr>
        <w:t>）</w:t>
      </w:r>
      <w:r w:rsidR="00E55FDC" w:rsidRPr="00135C33">
        <w:rPr>
          <w:rFonts w:asciiTheme="minorEastAsia" w:hAnsiTheme="minorEastAsia" w:hint="eastAsia"/>
          <w:color w:val="000000" w:themeColor="text1"/>
          <w:sz w:val="28"/>
          <w:szCs w:val="28"/>
        </w:rPr>
        <w:t>」</w:t>
      </w:r>
      <w:r w:rsidR="0012512D" w:rsidRPr="00135C33">
        <w:rPr>
          <w:rStyle w:val="af0"/>
          <w:rFonts w:asciiTheme="minorEastAsia" w:hAnsiTheme="minorEastAsia"/>
          <w:color w:val="000000" w:themeColor="text1"/>
          <w:sz w:val="28"/>
          <w:szCs w:val="28"/>
        </w:rPr>
        <w:footnoteReference w:id="9"/>
      </w:r>
      <w:r w:rsidR="00345C19" w:rsidRPr="00135C33">
        <w:rPr>
          <w:rFonts w:asciiTheme="minorEastAsia" w:hAnsiTheme="minorEastAsia" w:hint="eastAsia"/>
          <w:color w:val="000000" w:themeColor="text1"/>
          <w:sz w:val="28"/>
          <w:szCs w:val="28"/>
        </w:rPr>
        <w:t>（</w:t>
      </w:r>
      <w:r w:rsidR="00C34CE0" w:rsidRPr="00135C33">
        <w:rPr>
          <w:rStyle w:val="alytxl"/>
          <w:rFonts w:asciiTheme="minorEastAsia" w:hAnsiTheme="minorEastAsia" w:hint="eastAsia"/>
          <w:color w:val="000000" w:themeColor="text1"/>
          <w:sz w:val="28"/>
          <w:szCs w:val="21"/>
        </w:rPr>
        <w:t>新型コロナウイルス感染症専門家会議</w:t>
      </w:r>
      <w:r w:rsidR="003B3CA7" w:rsidRPr="00135C33">
        <w:rPr>
          <w:rStyle w:val="alytxl"/>
          <w:rFonts w:asciiTheme="minorEastAsia" w:hAnsiTheme="minorEastAsia" w:hint="eastAsia"/>
          <w:color w:val="000000" w:themeColor="text1"/>
          <w:sz w:val="28"/>
          <w:szCs w:val="21"/>
        </w:rPr>
        <w:t>（令和２年５月４</w:t>
      </w:r>
      <w:r w:rsidR="00C34CE0" w:rsidRPr="00135C33">
        <w:rPr>
          <w:rStyle w:val="alytxl"/>
          <w:rFonts w:asciiTheme="minorEastAsia" w:hAnsiTheme="minorEastAsia" w:hint="eastAsia"/>
          <w:color w:val="000000" w:themeColor="text1"/>
          <w:sz w:val="28"/>
          <w:szCs w:val="21"/>
        </w:rPr>
        <w:t>日</w:t>
      </w:r>
      <w:r w:rsidR="003B3CA7" w:rsidRPr="00135C33">
        <w:rPr>
          <w:rStyle w:val="alytxl"/>
          <w:rFonts w:asciiTheme="minorEastAsia" w:hAnsiTheme="minorEastAsia" w:hint="eastAsia"/>
          <w:color w:val="000000" w:themeColor="text1"/>
          <w:sz w:val="28"/>
          <w:szCs w:val="21"/>
        </w:rPr>
        <w:t>（</w:t>
      </w:r>
      <w:r w:rsidR="004448C1" w:rsidRPr="00135C33">
        <w:rPr>
          <w:rStyle w:val="alytxl"/>
          <w:rFonts w:asciiTheme="minorEastAsia" w:hAnsiTheme="minorEastAsia" w:hint="eastAsia"/>
          <w:color w:val="000000" w:themeColor="text1"/>
          <w:sz w:val="28"/>
          <w:szCs w:val="21"/>
        </w:rPr>
        <w:t>令和２年６月19日一部変更</w:t>
      </w:r>
      <w:r w:rsidR="003B3CA7" w:rsidRPr="00135C33">
        <w:rPr>
          <w:rStyle w:val="alytxl"/>
          <w:rFonts w:asciiTheme="minorEastAsia" w:hAnsiTheme="minorEastAsia" w:hint="eastAsia"/>
          <w:color w:val="000000" w:themeColor="text1"/>
          <w:sz w:val="28"/>
          <w:szCs w:val="21"/>
        </w:rPr>
        <w:t>）</w:t>
      </w:r>
      <w:r w:rsidR="00C34CE0" w:rsidRPr="00135C33">
        <w:rPr>
          <w:rStyle w:val="alytxl"/>
          <w:rFonts w:asciiTheme="minorEastAsia" w:hAnsiTheme="minorEastAsia" w:hint="eastAsia"/>
          <w:color w:val="000000" w:themeColor="text1"/>
          <w:sz w:val="28"/>
          <w:szCs w:val="21"/>
        </w:rPr>
        <w:t>）</w:t>
      </w:r>
      <w:r w:rsidR="00345C19" w:rsidRPr="00135C33">
        <w:rPr>
          <w:rFonts w:asciiTheme="minorEastAsia" w:hAnsiTheme="minorEastAsia" w:hint="eastAsia"/>
          <w:color w:val="000000" w:themeColor="text1"/>
          <w:sz w:val="28"/>
          <w:szCs w:val="28"/>
        </w:rPr>
        <w:t>）</w:t>
      </w:r>
      <w:ins w:id="88" w:author="ㅤ" w:date="2020-08-13T14:24:00Z">
        <w:r w:rsidR="0083561B">
          <w:rPr>
            <w:rFonts w:asciiTheme="minorEastAsia" w:hAnsiTheme="minorEastAsia" w:hint="eastAsia"/>
            <w:color w:val="000000" w:themeColor="text1"/>
            <w:sz w:val="28"/>
            <w:szCs w:val="28"/>
          </w:rPr>
          <w:t>、「</w:t>
        </w:r>
      </w:ins>
      <w:ins w:id="89" w:author="ㅤ" w:date="2020-08-13T14:25:00Z">
        <w:r w:rsidR="0083561B">
          <w:rPr>
            <w:rFonts w:asciiTheme="minorEastAsia" w:hAnsiTheme="minorEastAsia" w:hint="eastAsia"/>
            <w:color w:val="000000" w:themeColor="text1"/>
            <w:sz w:val="28"/>
            <w:szCs w:val="28"/>
          </w:rPr>
          <w:t>新型コロナウイルス職場における「４つ」の</w:t>
        </w:r>
      </w:ins>
      <w:ins w:id="90" w:author="ㅤ" w:date="2020-08-13T14:26:00Z">
        <w:r w:rsidR="0083561B">
          <w:rPr>
            <w:rFonts w:asciiTheme="minorEastAsia" w:hAnsiTheme="minorEastAsia" w:hint="eastAsia"/>
            <w:color w:val="000000" w:themeColor="text1"/>
            <w:sz w:val="28"/>
            <w:szCs w:val="28"/>
          </w:rPr>
          <w:t>対策ポイント（別紙</w:t>
        </w:r>
      </w:ins>
      <w:ins w:id="91" w:author="ㅤ" w:date="2020-08-13T14:29:00Z">
        <w:r w:rsidR="0083561B">
          <w:rPr>
            <w:rFonts w:asciiTheme="minorEastAsia" w:hAnsiTheme="minorEastAsia" w:hint="eastAsia"/>
            <w:color w:val="000000" w:themeColor="text1"/>
            <w:sz w:val="28"/>
            <w:szCs w:val="28"/>
          </w:rPr>
          <w:t>６</w:t>
        </w:r>
      </w:ins>
      <w:ins w:id="92" w:author="ㅤ" w:date="2020-08-13T14:26:00Z">
        <w:r w:rsidR="0083561B">
          <w:rPr>
            <w:rFonts w:asciiTheme="minorEastAsia" w:hAnsiTheme="minorEastAsia" w:hint="eastAsia"/>
            <w:color w:val="000000" w:themeColor="text1"/>
            <w:sz w:val="28"/>
            <w:szCs w:val="28"/>
          </w:rPr>
          <w:t>）」</w:t>
        </w:r>
      </w:ins>
      <w:r w:rsidR="00E55FDC" w:rsidRPr="00135C33">
        <w:rPr>
          <w:rFonts w:asciiTheme="minorEastAsia" w:hAnsiTheme="minorEastAsia" w:hint="eastAsia"/>
          <w:color w:val="000000" w:themeColor="text1"/>
          <w:sz w:val="28"/>
          <w:szCs w:val="28"/>
        </w:rPr>
        <w:t>を</w:t>
      </w:r>
      <w:r w:rsidR="00213548" w:rsidRPr="00135C33">
        <w:rPr>
          <w:rFonts w:asciiTheme="minorEastAsia" w:hAnsiTheme="minorEastAsia" w:hint="eastAsia"/>
          <w:color w:val="000000" w:themeColor="text1"/>
          <w:sz w:val="28"/>
          <w:szCs w:val="28"/>
        </w:rPr>
        <w:t>周知する</w:t>
      </w:r>
      <w:r w:rsidR="001A356D" w:rsidRPr="00135C33">
        <w:rPr>
          <w:rFonts w:asciiTheme="minorEastAsia" w:hAnsiTheme="minorEastAsia" w:hint="eastAsia"/>
          <w:color w:val="000000" w:themeColor="text1"/>
          <w:sz w:val="28"/>
          <w:szCs w:val="28"/>
        </w:rPr>
        <w:t>等</w:t>
      </w:r>
      <w:r w:rsidR="00213548" w:rsidRPr="00135C33">
        <w:rPr>
          <w:rFonts w:asciiTheme="minorEastAsia" w:hAnsiTheme="minorEastAsia" w:hint="eastAsia"/>
          <w:color w:val="000000" w:themeColor="text1"/>
          <w:sz w:val="28"/>
          <w:szCs w:val="28"/>
        </w:rPr>
        <w:t>の</w:t>
      </w:r>
      <w:r w:rsidR="00656C30" w:rsidRPr="00135C33">
        <w:rPr>
          <w:rFonts w:asciiTheme="minorEastAsia" w:hAnsiTheme="minorEastAsia" w:hint="eastAsia"/>
          <w:color w:val="000000" w:themeColor="text1"/>
          <w:sz w:val="28"/>
          <w:szCs w:val="28"/>
        </w:rPr>
        <w:t>取組を</w:t>
      </w:r>
      <w:r w:rsidR="00213548" w:rsidRPr="00135C33">
        <w:rPr>
          <w:rFonts w:asciiTheme="minorEastAsia" w:hAnsiTheme="minorEastAsia" w:hint="eastAsia"/>
          <w:color w:val="000000" w:themeColor="text1"/>
          <w:sz w:val="28"/>
          <w:szCs w:val="28"/>
        </w:rPr>
        <w:t>行う。</w:t>
      </w:r>
    </w:p>
    <w:p w:rsidR="00A05500" w:rsidRPr="00135C33" w:rsidRDefault="00A05500" w:rsidP="00E55FD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公共交通機関や図書館</w:t>
      </w:r>
      <w:r w:rsidR="001A356D" w:rsidRPr="00135C33">
        <w:rPr>
          <w:rFonts w:asciiTheme="minorEastAsia" w:hAnsiTheme="minorEastAsia" w:hint="eastAsia"/>
          <w:color w:val="000000" w:themeColor="text1"/>
          <w:sz w:val="28"/>
          <w:szCs w:val="28"/>
        </w:rPr>
        <w:t>等</w:t>
      </w:r>
      <w:r w:rsidRPr="00135C33">
        <w:rPr>
          <w:rFonts w:asciiTheme="minorEastAsia" w:hAnsiTheme="minorEastAsia" w:hint="eastAsia"/>
          <w:color w:val="000000" w:themeColor="text1"/>
          <w:sz w:val="28"/>
          <w:szCs w:val="28"/>
        </w:rPr>
        <w:t>公共施設を利用する従業員</w:t>
      </w:r>
      <w:r w:rsidR="00345C19" w:rsidRPr="00135C33">
        <w:rPr>
          <w:rFonts w:asciiTheme="minorEastAsia" w:hAnsiTheme="minorEastAsia" w:hint="eastAsia"/>
          <w:color w:val="000000" w:themeColor="text1"/>
          <w:sz w:val="28"/>
          <w:szCs w:val="28"/>
        </w:rPr>
        <w:t>・作業員</w:t>
      </w:r>
      <w:r w:rsidRPr="00135C33">
        <w:rPr>
          <w:rFonts w:asciiTheme="minorEastAsia" w:hAnsiTheme="minorEastAsia" w:hint="eastAsia"/>
          <w:color w:val="000000" w:themeColor="text1"/>
          <w:sz w:val="28"/>
          <w:szCs w:val="28"/>
        </w:rPr>
        <w:t>には、マスクの着用、咳エチケットの</w:t>
      </w:r>
      <w:r w:rsidR="00F03B27" w:rsidRPr="00135C33">
        <w:rPr>
          <w:rFonts w:asciiTheme="minorEastAsia" w:hAnsiTheme="minorEastAsia" w:hint="eastAsia"/>
          <w:color w:val="000000" w:themeColor="text1"/>
          <w:sz w:val="28"/>
          <w:szCs w:val="28"/>
        </w:rPr>
        <w:t>励行</w:t>
      </w:r>
      <w:r w:rsidRPr="00135C33">
        <w:rPr>
          <w:rFonts w:asciiTheme="minorEastAsia" w:hAnsiTheme="minorEastAsia" w:hint="eastAsia"/>
          <w:color w:val="000000" w:themeColor="text1"/>
          <w:sz w:val="28"/>
          <w:szCs w:val="28"/>
        </w:rPr>
        <w:t>、車内</w:t>
      </w:r>
      <w:r w:rsidR="001A356D" w:rsidRPr="00135C33">
        <w:rPr>
          <w:rFonts w:asciiTheme="minorEastAsia" w:hAnsiTheme="minorEastAsia" w:hint="eastAsia"/>
          <w:color w:val="000000" w:themeColor="text1"/>
          <w:sz w:val="28"/>
          <w:szCs w:val="28"/>
        </w:rPr>
        <w:t>等</w:t>
      </w:r>
      <w:r w:rsidRPr="00135C33">
        <w:rPr>
          <w:rFonts w:asciiTheme="minorEastAsia" w:hAnsiTheme="minorEastAsia" w:hint="eastAsia"/>
          <w:color w:val="000000" w:themeColor="text1"/>
          <w:sz w:val="28"/>
          <w:szCs w:val="28"/>
        </w:rPr>
        <w:t>密閉空間での会話をしないこと等を徹底する。</w:t>
      </w:r>
    </w:p>
    <w:p w:rsidR="00F03B27" w:rsidRPr="00135C33" w:rsidRDefault="00F03B27" w:rsidP="00E55FD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lastRenderedPageBreak/>
        <w:t>作業服等を貸与している場合、こまめに洗濯するよう促す。</w:t>
      </w:r>
    </w:p>
    <w:p w:rsidR="00F03B27" w:rsidRPr="00135C33" w:rsidRDefault="00F03B27" w:rsidP="00E55FD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患者、感染者、医療関係者、海外からの帰国者、その家族、児童等の人権に配慮する。</w:t>
      </w:r>
    </w:p>
    <w:p w:rsidR="005B68D7" w:rsidRPr="00135C33" w:rsidRDefault="005B68D7" w:rsidP="00E55FD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新型コロナウイルス感染症から回復した従業員</w:t>
      </w:r>
      <w:r w:rsidR="00345C19" w:rsidRPr="00135C33">
        <w:rPr>
          <w:rFonts w:asciiTheme="minorEastAsia" w:hAnsiTheme="minorEastAsia" w:hint="eastAsia"/>
          <w:color w:val="000000" w:themeColor="text1"/>
          <w:sz w:val="28"/>
          <w:szCs w:val="28"/>
        </w:rPr>
        <w:t>・作業員</w:t>
      </w:r>
      <w:r w:rsidRPr="00135C33">
        <w:rPr>
          <w:rFonts w:asciiTheme="minorEastAsia" w:hAnsiTheme="minorEastAsia" w:hint="eastAsia"/>
          <w:color w:val="000000" w:themeColor="text1"/>
          <w:sz w:val="28"/>
          <w:szCs w:val="28"/>
        </w:rPr>
        <w:t>やその関係者が、</w:t>
      </w:r>
      <w:r w:rsidR="00915EAF" w:rsidRPr="00135C33">
        <w:rPr>
          <w:rFonts w:asciiTheme="minorEastAsia" w:hAnsiTheme="minorEastAsia" w:hint="eastAsia"/>
          <w:color w:val="000000" w:themeColor="text1"/>
          <w:sz w:val="28"/>
          <w:szCs w:val="28"/>
        </w:rPr>
        <w:t>事業</w:t>
      </w:r>
      <w:r w:rsidR="00F03B27" w:rsidRPr="00135C33">
        <w:rPr>
          <w:rFonts w:asciiTheme="minorEastAsia" w:hAnsiTheme="minorEastAsia" w:hint="eastAsia"/>
          <w:color w:val="000000" w:themeColor="text1"/>
          <w:sz w:val="28"/>
          <w:szCs w:val="28"/>
        </w:rPr>
        <w:t>場</w:t>
      </w:r>
      <w:r w:rsidRPr="00135C33">
        <w:rPr>
          <w:rFonts w:asciiTheme="minorEastAsia" w:hAnsiTheme="minorEastAsia" w:hint="eastAsia"/>
          <w:color w:val="000000" w:themeColor="text1"/>
          <w:sz w:val="28"/>
          <w:szCs w:val="28"/>
        </w:rPr>
        <w:t>内で差別されること</w:t>
      </w:r>
      <w:r w:rsidR="00F03B27" w:rsidRPr="00135C33">
        <w:rPr>
          <w:rFonts w:asciiTheme="minorEastAsia" w:hAnsiTheme="minorEastAsia" w:hint="eastAsia"/>
          <w:color w:val="000000" w:themeColor="text1"/>
          <w:sz w:val="28"/>
          <w:szCs w:val="28"/>
        </w:rPr>
        <w:t>が</w:t>
      </w:r>
      <w:r w:rsidRPr="00135C33">
        <w:rPr>
          <w:rFonts w:asciiTheme="minorEastAsia" w:hAnsiTheme="minorEastAsia" w:hint="eastAsia"/>
          <w:color w:val="000000" w:themeColor="text1"/>
          <w:sz w:val="28"/>
          <w:szCs w:val="28"/>
        </w:rPr>
        <w:t>ないよう、従業員</w:t>
      </w:r>
      <w:r w:rsidR="00345C19" w:rsidRPr="00135C33">
        <w:rPr>
          <w:rFonts w:asciiTheme="minorEastAsia" w:hAnsiTheme="minorEastAsia" w:hint="eastAsia"/>
          <w:color w:val="000000" w:themeColor="text1"/>
          <w:sz w:val="28"/>
          <w:szCs w:val="28"/>
        </w:rPr>
        <w:t>・作業員</w:t>
      </w:r>
      <w:r w:rsidR="00F03B27" w:rsidRPr="00135C33">
        <w:rPr>
          <w:rFonts w:asciiTheme="minorEastAsia" w:hAnsiTheme="minorEastAsia" w:hint="eastAsia"/>
          <w:color w:val="000000" w:themeColor="text1"/>
          <w:sz w:val="28"/>
          <w:szCs w:val="28"/>
        </w:rPr>
        <w:t>に周知啓発し</w:t>
      </w:r>
      <w:r w:rsidRPr="00135C33">
        <w:rPr>
          <w:rFonts w:asciiTheme="minorEastAsia" w:hAnsiTheme="minorEastAsia" w:hint="eastAsia"/>
          <w:color w:val="000000" w:themeColor="text1"/>
          <w:sz w:val="28"/>
          <w:szCs w:val="28"/>
        </w:rPr>
        <w:t>、円滑な</w:t>
      </w:r>
      <w:r w:rsidR="00F03B27" w:rsidRPr="00135C33">
        <w:rPr>
          <w:rFonts w:asciiTheme="minorEastAsia" w:hAnsiTheme="minorEastAsia" w:hint="eastAsia"/>
          <w:color w:val="000000" w:themeColor="text1"/>
          <w:sz w:val="28"/>
          <w:szCs w:val="28"/>
        </w:rPr>
        <w:t>職場</w:t>
      </w:r>
      <w:r w:rsidRPr="00135C33">
        <w:rPr>
          <w:rFonts w:asciiTheme="minorEastAsia" w:hAnsiTheme="minorEastAsia" w:hint="eastAsia"/>
          <w:color w:val="000000" w:themeColor="text1"/>
          <w:sz w:val="28"/>
          <w:szCs w:val="28"/>
        </w:rPr>
        <w:t>復帰のための十分な配慮を行う。</w:t>
      </w:r>
    </w:p>
    <w:p w:rsidR="00BA089F" w:rsidRDefault="00A05500" w:rsidP="00E55FD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bookmarkStart w:id="93" w:name="_Hlk39691941"/>
      <w:r w:rsidRPr="00135C33">
        <w:rPr>
          <w:rFonts w:asciiTheme="minorEastAsia" w:hAnsiTheme="minorEastAsia" w:hint="eastAsia"/>
          <w:color w:val="000000" w:themeColor="text1"/>
          <w:sz w:val="28"/>
          <w:szCs w:val="28"/>
        </w:rPr>
        <w:t>発熱や味覚</w:t>
      </w:r>
      <w:r w:rsidR="00703F7E" w:rsidRPr="00135C33">
        <w:rPr>
          <w:rFonts w:asciiTheme="minorEastAsia" w:hAnsiTheme="minorEastAsia" w:hint="eastAsia"/>
          <w:color w:val="000000" w:themeColor="text1"/>
          <w:sz w:val="28"/>
          <w:szCs w:val="28"/>
        </w:rPr>
        <w:t>・嗅覚</w:t>
      </w:r>
      <w:r w:rsidRPr="00135C33">
        <w:rPr>
          <w:rFonts w:asciiTheme="minorEastAsia" w:hAnsiTheme="minorEastAsia" w:hint="eastAsia"/>
          <w:color w:val="000000" w:themeColor="text1"/>
          <w:sz w:val="28"/>
          <w:szCs w:val="28"/>
        </w:rPr>
        <w:t>障害といった新型コロナウイルス感染症にみられる症状以外の症状も含め、体調に思わしくない点がある場合、</w:t>
      </w:r>
      <w:bookmarkEnd w:id="93"/>
      <w:r w:rsidR="00F03B27" w:rsidRPr="00135C33">
        <w:rPr>
          <w:rFonts w:asciiTheme="minorEastAsia" w:hAnsiTheme="minorEastAsia" w:hint="eastAsia"/>
          <w:color w:val="000000" w:themeColor="text1"/>
          <w:sz w:val="28"/>
          <w:szCs w:val="28"/>
        </w:rPr>
        <w:t>濃厚接触の可能性がある場合、</w:t>
      </w:r>
      <w:r w:rsidRPr="00135C33">
        <w:rPr>
          <w:rFonts w:asciiTheme="minorEastAsia" w:hAnsiTheme="minorEastAsia" w:hint="eastAsia"/>
          <w:color w:val="000000" w:themeColor="text1"/>
          <w:sz w:val="28"/>
          <w:szCs w:val="28"/>
        </w:rPr>
        <w:t>あるいは同居家族で感染</w:t>
      </w:r>
      <w:r w:rsidR="00F03B27" w:rsidRPr="00135C33">
        <w:rPr>
          <w:rFonts w:asciiTheme="minorEastAsia" w:hAnsiTheme="minorEastAsia" w:hint="eastAsia"/>
          <w:color w:val="000000" w:themeColor="text1"/>
          <w:sz w:val="28"/>
          <w:szCs w:val="28"/>
        </w:rPr>
        <w:t>した</w:t>
      </w:r>
      <w:r w:rsidRPr="00135C33">
        <w:rPr>
          <w:rFonts w:asciiTheme="minorEastAsia" w:hAnsiTheme="minorEastAsia" w:hint="eastAsia"/>
          <w:color w:val="000000" w:themeColor="text1"/>
          <w:sz w:val="28"/>
          <w:szCs w:val="28"/>
        </w:rPr>
        <w:t>場合、</w:t>
      </w:r>
      <w:r w:rsidR="00F03B27" w:rsidRPr="00135C33">
        <w:rPr>
          <w:rFonts w:asciiTheme="minorEastAsia" w:hAnsiTheme="minorEastAsia" w:hint="eastAsia"/>
          <w:color w:val="000000" w:themeColor="text1"/>
          <w:sz w:val="28"/>
          <w:szCs w:val="28"/>
        </w:rPr>
        <w:t>各種休暇制度や在宅勤務の利用を奨励する</w:t>
      </w:r>
      <w:r w:rsidRPr="00135C33">
        <w:rPr>
          <w:rFonts w:asciiTheme="minorEastAsia" w:hAnsiTheme="minorEastAsia" w:hint="eastAsia"/>
          <w:color w:val="000000" w:themeColor="text1"/>
          <w:sz w:val="28"/>
          <w:szCs w:val="28"/>
        </w:rPr>
        <w:t>。</w:t>
      </w:r>
    </w:p>
    <w:p w:rsidR="00BA089F" w:rsidRPr="00D8045C" w:rsidRDefault="00BA089F" w:rsidP="00D8045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D8045C">
        <w:rPr>
          <w:rFonts w:hint="eastAsia"/>
          <w:color w:val="000000" w:themeColor="text1"/>
          <w:sz w:val="28"/>
          <w:szCs w:val="23"/>
        </w:rPr>
        <w:t>過去</w:t>
      </w:r>
      <w:r w:rsidRPr="00D8045C">
        <w:rPr>
          <w:color w:val="000000" w:themeColor="text1"/>
          <w:sz w:val="28"/>
          <w:szCs w:val="23"/>
        </w:rPr>
        <w:t>14</w:t>
      </w:r>
      <w:r w:rsidRPr="00D8045C">
        <w:rPr>
          <w:rFonts w:hint="eastAsia"/>
          <w:color w:val="000000" w:themeColor="text1"/>
          <w:sz w:val="28"/>
          <w:szCs w:val="23"/>
        </w:rPr>
        <w:t>日以内に政府から入国制限されている、または入国後の観察期間を必要とされている国・地域</w:t>
      </w:r>
      <w:r w:rsidR="001A356D" w:rsidRPr="00D8045C">
        <w:rPr>
          <w:rFonts w:hint="eastAsia"/>
          <w:color w:val="000000" w:themeColor="text1"/>
          <w:sz w:val="28"/>
          <w:szCs w:val="23"/>
        </w:rPr>
        <w:t>等</w:t>
      </w:r>
      <w:r w:rsidRPr="00D8045C">
        <w:rPr>
          <w:rFonts w:hint="eastAsia"/>
          <w:color w:val="000000" w:themeColor="text1"/>
          <w:sz w:val="28"/>
          <w:szCs w:val="23"/>
        </w:rPr>
        <w:t>への渡航並びに当該在住者との濃厚接触がある場合、自宅待機を指示する。</w:t>
      </w:r>
    </w:p>
    <w:p w:rsidR="003878A9" w:rsidRPr="00D8045C" w:rsidRDefault="003878A9" w:rsidP="00D8045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D8045C">
        <w:rPr>
          <w:rFonts w:asciiTheme="minorEastAsia" w:hAnsiTheme="minorEastAsia" w:hint="eastAsia"/>
          <w:color w:val="000000" w:themeColor="text1"/>
          <w:sz w:val="28"/>
          <w:szCs w:val="28"/>
        </w:rPr>
        <w:t>感染の拡大の防止のため、厚生労働省が無償で提供するスマートフォン用の新型コロナウイルス接触確認アプリ（COCOA）の利用を従業員等に呼び掛ける</w:t>
      </w:r>
      <w:r w:rsidR="00AF1410" w:rsidRPr="00135C33">
        <w:rPr>
          <w:rStyle w:val="af0"/>
          <w:rFonts w:asciiTheme="minorEastAsia" w:hAnsiTheme="minorEastAsia"/>
          <w:color w:val="000000" w:themeColor="text1"/>
          <w:sz w:val="28"/>
          <w:szCs w:val="28"/>
        </w:rPr>
        <w:footnoteReference w:id="10"/>
      </w:r>
      <w:r w:rsidRPr="00D8045C">
        <w:rPr>
          <w:rFonts w:asciiTheme="minorEastAsia" w:hAnsiTheme="minorEastAsia" w:hint="eastAsia"/>
          <w:color w:val="000000" w:themeColor="text1"/>
          <w:sz w:val="28"/>
          <w:szCs w:val="28"/>
        </w:rPr>
        <w:t>。</w:t>
      </w:r>
      <w:ins w:id="94" w:author="ㅤ" w:date="2020-08-13T14:23:00Z">
        <w:r w:rsidR="0083561B" w:rsidRPr="00D8045C">
          <w:rPr>
            <w:rFonts w:asciiTheme="minorEastAsia" w:hAnsiTheme="minorEastAsia" w:hint="eastAsia"/>
            <w:color w:val="000000" w:themeColor="text1"/>
            <w:sz w:val="28"/>
            <w:szCs w:val="28"/>
          </w:rPr>
          <w:t>（別紙</w:t>
        </w:r>
      </w:ins>
      <w:ins w:id="95" w:author="ㅤ" w:date="2020-08-13T14:30:00Z">
        <w:r w:rsidR="0083561B" w:rsidRPr="00D8045C">
          <w:rPr>
            <w:rFonts w:asciiTheme="minorEastAsia" w:hAnsiTheme="minorEastAsia" w:hint="eastAsia"/>
            <w:color w:val="000000" w:themeColor="text1"/>
            <w:sz w:val="28"/>
            <w:szCs w:val="28"/>
          </w:rPr>
          <w:t>７</w:t>
        </w:r>
      </w:ins>
      <w:ins w:id="96" w:author="ㅤ" w:date="2020-08-13T14:23:00Z">
        <w:r w:rsidR="0083561B" w:rsidRPr="00D8045C">
          <w:rPr>
            <w:rFonts w:asciiTheme="minorEastAsia" w:hAnsiTheme="minorEastAsia" w:hint="eastAsia"/>
            <w:color w:val="000000" w:themeColor="text1"/>
            <w:sz w:val="28"/>
            <w:szCs w:val="28"/>
          </w:rPr>
          <w:t>）</w:t>
        </w:r>
      </w:ins>
    </w:p>
    <w:p w:rsidR="003878A9" w:rsidRPr="00135C33" w:rsidDel="00A91EE4" w:rsidRDefault="003878A9" w:rsidP="003878A9">
      <w:pPr>
        <w:pStyle w:val="ad"/>
        <w:widowControl/>
        <w:numPr>
          <w:ilvl w:val="0"/>
          <w:numId w:val="8"/>
        </w:numPr>
        <w:spacing w:line="400" w:lineRule="exact"/>
        <w:ind w:leftChars="0" w:left="567" w:hanging="425"/>
        <w:jc w:val="left"/>
        <w:rPr>
          <w:del w:id="97" w:author="ㅤ" w:date="2020-08-13T15:49:00Z"/>
          <w:color w:val="000000" w:themeColor="text1"/>
        </w:rPr>
      </w:pPr>
      <w:r w:rsidRPr="00135C33">
        <w:rPr>
          <w:rFonts w:hint="eastAsia"/>
          <w:color w:val="000000" w:themeColor="text1"/>
          <w:sz w:val="28"/>
          <w:szCs w:val="23"/>
        </w:rPr>
        <w:t>取引先等企業にも同様の取組を行うことが望ましい。</w:t>
      </w:r>
    </w:p>
    <w:p w:rsidR="003878A9" w:rsidRPr="00A91EE4" w:rsidRDefault="003878A9" w:rsidP="00703F7E">
      <w:pPr>
        <w:pStyle w:val="ad"/>
        <w:widowControl/>
        <w:numPr>
          <w:ilvl w:val="0"/>
          <w:numId w:val="8"/>
        </w:numPr>
        <w:spacing w:line="400" w:lineRule="exact"/>
        <w:ind w:leftChars="0" w:left="567" w:hanging="425"/>
        <w:jc w:val="left"/>
        <w:rPr>
          <w:rFonts w:asciiTheme="minorEastAsia" w:hAnsiTheme="minorEastAsia" w:hint="eastAsia"/>
          <w:color w:val="000000" w:themeColor="text1"/>
          <w:sz w:val="28"/>
          <w:szCs w:val="28"/>
          <w:rPrChange w:id="98" w:author="ㅤ" w:date="2020-08-13T15:49:00Z">
            <w:rPr>
              <w:rFonts w:hint="eastAsia"/>
            </w:rPr>
          </w:rPrChange>
        </w:rPr>
        <w:pPrChange w:id="99" w:author="ㅤ" w:date="2020-08-13T15:49:00Z">
          <w:pPr>
            <w:widowControl/>
            <w:spacing w:line="400" w:lineRule="exact"/>
            <w:jc w:val="left"/>
          </w:pPr>
        </w:pPrChange>
      </w:pPr>
    </w:p>
    <w:p w:rsidR="00AB552F" w:rsidRPr="00135C33" w:rsidRDefault="00AB552F" w:rsidP="00703F7E">
      <w:pPr>
        <w:widowControl/>
        <w:spacing w:line="400" w:lineRule="exact"/>
        <w:jc w:val="left"/>
        <w:rPr>
          <w:rFonts w:asciiTheme="minorEastAsia" w:hAnsiTheme="minorEastAsia"/>
          <w:color w:val="000000" w:themeColor="text1"/>
          <w:sz w:val="28"/>
          <w:szCs w:val="28"/>
        </w:rPr>
      </w:pPr>
    </w:p>
    <w:p w:rsidR="00A05500" w:rsidRPr="00135C33" w:rsidRDefault="00A05500" w:rsidP="00A05500">
      <w:pPr>
        <w:widowControl/>
        <w:spacing w:line="400" w:lineRule="exact"/>
        <w:jc w:val="left"/>
        <w:rPr>
          <w:rFonts w:asciiTheme="minorEastAsia" w:hAnsiTheme="minorEastAsia"/>
          <w:b/>
          <w:bCs/>
          <w:color w:val="000000" w:themeColor="text1"/>
          <w:sz w:val="28"/>
          <w:szCs w:val="28"/>
        </w:rPr>
      </w:pPr>
      <w:r w:rsidRPr="00135C33">
        <w:rPr>
          <w:rFonts w:asciiTheme="minorEastAsia" w:hAnsiTheme="minorEastAsia" w:hint="eastAsia"/>
          <w:b/>
          <w:bCs/>
          <w:color w:val="000000" w:themeColor="text1"/>
          <w:sz w:val="28"/>
          <w:szCs w:val="28"/>
        </w:rPr>
        <w:t>（</w:t>
      </w:r>
      <w:r w:rsidR="00523BD8" w:rsidRPr="00135C33">
        <w:rPr>
          <w:rFonts w:asciiTheme="minorEastAsia" w:hAnsiTheme="minorEastAsia" w:hint="eastAsia"/>
          <w:b/>
          <w:bCs/>
          <w:color w:val="000000" w:themeColor="text1"/>
          <w:sz w:val="28"/>
          <w:szCs w:val="28"/>
        </w:rPr>
        <w:t>７</w:t>
      </w:r>
      <w:r w:rsidRPr="00135C33">
        <w:rPr>
          <w:rFonts w:asciiTheme="minorEastAsia" w:hAnsiTheme="minorEastAsia"/>
          <w:b/>
          <w:bCs/>
          <w:color w:val="000000" w:themeColor="text1"/>
          <w:sz w:val="28"/>
          <w:szCs w:val="28"/>
        </w:rPr>
        <w:t>）</w:t>
      </w:r>
      <w:r w:rsidRPr="00135C33">
        <w:rPr>
          <w:rFonts w:asciiTheme="minorEastAsia" w:hAnsiTheme="minorEastAsia" w:hint="eastAsia"/>
          <w:b/>
          <w:bCs/>
          <w:color w:val="000000" w:themeColor="text1"/>
          <w:sz w:val="28"/>
          <w:szCs w:val="28"/>
        </w:rPr>
        <w:t>感染者が確認された場合の対応</w:t>
      </w:r>
    </w:p>
    <w:p w:rsidR="00A05500" w:rsidRPr="00135C33" w:rsidRDefault="00A05500" w:rsidP="00B8595B">
      <w:pPr>
        <w:widowControl/>
        <w:spacing w:line="400" w:lineRule="exact"/>
        <w:ind w:firstLineChars="100" w:firstLine="281"/>
        <w:jc w:val="left"/>
        <w:rPr>
          <w:rFonts w:asciiTheme="minorEastAsia" w:hAnsiTheme="minorEastAsia"/>
          <w:b/>
          <w:bCs/>
          <w:color w:val="000000" w:themeColor="text1"/>
          <w:sz w:val="28"/>
          <w:szCs w:val="28"/>
        </w:rPr>
      </w:pPr>
      <w:r w:rsidRPr="00135C33">
        <w:rPr>
          <w:rFonts w:asciiTheme="minorEastAsia" w:hAnsiTheme="minorEastAsia" w:hint="eastAsia"/>
          <w:b/>
          <w:bCs/>
          <w:color w:val="000000" w:themeColor="text1"/>
          <w:sz w:val="28"/>
          <w:szCs w:val="28"/>
        </w:rPr>
        <w:t>①従業員</w:t>
      </w:r>
      <w:r w:rsidR="00AE6DCE" w:rsidRPr="00135C33">
        <w:rPr>
          <w:rFonts w:asciiTheme="minorEastAsia" w:hAnsiTheme="minorEastAsia" w:hint="eastAsia"/>
          <w:b/>
          <w:bCs/>
          <w:color w:val="000000" w:themeColor="text1"/>
          <w:sz w:val="28"/>
          <w:szCs w:val="28"/>
        </w:rPr>
        <w:t>・作業員</w:t>
      </w:r>
      <w:r w:rsidRPr="00135C33">
        <w:rPr>
          <w:rFonts w:asciiTheme="minorEastAsia" w:hAnsiTheme="minorEastAsia" w:hint="eastAsia"/>
          <w:b/>
          <w:bCs/>
          <w:color w:val="000000" w:themeColor="text1"/>
          <w:sz w:val="28"/>
          <w:szCs w:val="28"/>
        </w:rPr>
        <w:t>の感染が確認された場合</w:t>
      </w:r>
    </w:p>
    <w:p w:rsidR="000856C2" w:rsidRPr="00135C33" w:rsidRDefault="000856C2" w:rsidP="00A05500">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従業員</w:t>
      </w:r>
      <w:r w:rsidR="00AE6DCE" w:rsidRPr="00135C33">
        <w:rPr>
          <w:rFonts w:asciiTheme="minorEastAsia" w:hAnsiTheme="minorEastAsia" w:hint="eastAsia"/>
          <w:color w:val="000000" w:themeColor="text1"/>
          <w:sz w:val="28"/>
          <w:szCs w:val="28"/>
        </w:rPr>
        <w:t>・作業員</w:t>
      </w:r>
      <w:r w:rsidRPr="00135C33">
        <w:rPr>
          <w:rFonts w:asciiTheme="minorEastAsia" w:hAnsiTheme="minorEastAsia" w:hint="eastAsia"/>
          <w:color w:val="000000" w:themeColor="text1"/>
          <w:sz w:val="28"/>
          <w:szCs w:val="28"/>
        </w:rPr>
        <w:t>が感染した旨を速やかに</w:t>
      </w:r>
      <w:r w:rsidR="00766D27" w:rsidRPr="00135C33">
        <w:rPr>
          <w:rFonts w:asciiTheme="minorEastAsia" w:hAnsiTheme="minorEastAsia" w:hint="eastAsia"/>
          <w:color w:val="000000" w:themeColor="text1"/>
          <w:sz w:val="28"/>
          <w:szCs w:val="28"/>
        </w:rPr>
        <w:t>受注者から発注者に報告する</w:t>
      </w:r>
      <w:r w:rsidR="001A356D" w:rsidRPr="00135C33">
        <w:rPr>
          <w:rFonts w:asciiTheme="minorEastAsia" w:hAnsiTheme="minorEastAsia" w:hint="eastAsia"/>
          <w:color w:val="000000" w:themeColor="text1"/>
          <w:sz w:val="28"/>
          <w:szCs w:val="28"/>
        </w:rPr>
        <w:t>等</w:t>
      </w:r>
      <w:r w:rsidR="00766D27" w:rsidRPr="00135C33">
        <w:rPr>
          <w:rFonts w:asciiTheme="minorEastAsia" w:hAnsiTheme="minorEastAsia" w:hint="eastAsia"/>
          <w:color w:val="000000" w:themeColor="text1"/>
          <w:sz w:val="28"/>
          <w:szCs w:val="28"/>
        </w:rPr>
        <w:t>、所要の連絡体制の構築を図るとともに、都道府県等の保健所等の指導に従い、感染者本人や濃厚接触者の自宅待機をはじめ、適切な措置を講じる。</w:t>
      </w:r>
    </w:p>
    <w:p w:rsidR="00A05500" w:rsidRPr="00135C33" w:rsidRDefault="00A05500" w:rsidP="00A05500">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感染者の行動範囲を踏まえ、</w:t>
      </w:r>
      <w:r w:rsidR="00133E10" w:rsidRPr="00135C33">
        <w:rPr>
          <w:rFonts w:asciiTheme="minorEastAsia" w:hAnsiTheme="minorEastAsia" w:hint="eastAsia"/>
          <w:color w:val="000000" w:themeColor="text1"/>
          <w:sz w:val="28"/>
          <w:szCs w:val="28"/>
        </w:rPr>
        <w:t>保健所等の指示に従い、</w:t>
      </w:r>
      <w:r w:rsidRPr="00135C33">
        <w:rPr>
          <w:rFonts w:asciiTheme="minorEastAsia" w:hAnsiTheme="minorEastAsia" w:hint="eastAsia"/>
          <w:color w:val="000000" w:themeColor="text1"/>
          <w:sz w:val="28"/>
          <w:szCs w:val="28"/>
        </w:rPr>
        <w:t>感染者の勤務場所の消毒</w:t>
      </w:r>
      <w:r w:rsidR="00DE5492" w:rsidRPr="00135C33">
        <w:rPr>
          <w:rFonts w:asciiTheme="minorEastAsia" w:hAnsiTheme="minorEastAsia" w:hint="eastAsia"/>
          <w:color w:val="000000" w:themeColor="text1"/>
          <w:sz w:val="28"/>
          <w:szCs w:val="28"/>
        </w:rPr>
        <w:t>を行うとともに</w:t>
      </w:r>
      <w:r w:rsidRPr="00135C33">
        <w:rPr>
          <w:rFonts w:asciiTheme="minorEastAsia" w:hAnsiTheme="minorEastAsia" w:hint="eastAsia"/>
          <w:color w:val="000000" w:themeColor="text1"/>
          <w:sz w:val="28"/>
          <w:szCs w:val="28"/>
        </w:rPr>
        <w:t>、</w:t>
      </w:r>
      <w:r w:rsidR="00DE5492" w:rsidRPr="00135C33">
        <w:rPr>
          <w:rFonts w:asciiTheme="minorEastAsia" w:hAnsiTheme="minorEastAsia" w:hint="eastAsia"/>
          <w:color w:val="000000" w:themeColor="text1"/>
          <w:sz w:val="28"/>
          <w:szCs w:val="28"/>
        </w:rPr>
        <w:t>必要に応じて、</w:t>
      </w:r>
      <w:r w:rsidRPr="00135C33">
        <w:rPr>
          <w:rFonts w:asciiTheme="minorEastAsia" w:hAnsiTheme="minorEastAsia" w:hint="eastAsia"/>
          <w:color w:val="000000" w:themeColor="text1"/>
          <w:sz w:val="28"/>
          <w:szCs w:val="28"/>
        </w:rPr>
        <w:t>同勤務場所の勤務者に自宅待機を</w:t>
      </w:r>
      <w:r w:rsidR="00DE5492" w:rsidRPr="00135C33">
        <w:rPr>
          <w:rFonts w:asciiTheme="minorEastAsia" w:hAnsiTheme="minorEastAsia" w:hint="eastAsia"/>
          <w:color w:val="000000" w:themeColor="text1"/>
          <w:sz w:val="28"/>
          <w:szCs w:val="28"/>
        </w:rPr>
        <w:t>させる</w:t>
      </w:r>
      <w:r w:rsidR="001A356D" w:rsidRPr="00135C33">
        <w:rPr>
          <w:rFonts w:asciiTheme="minorEastAsia" w:hAnsiTheme="minorEastAsia" w:hint="eastAsia"/>
          <w:color w:val="000000" w:themeColor="text1"/>
          <w:sz w:val="28"/>
          <w:szCs w:val="28"/>
        </w:rPr>
        <w:t>等</w:t>
      </w:r>
      <w:r w:rsidR="00DE5492" w:rsidRPr="00135C33">
        <w:rPr>
          <w:rFonts w:asciiTheme="minorEastAsia" w:hAnsiTheme="minorEastAsia" w:hint="eastAsia"/>
          <w:color w:val="000000" w:themeColor="text1"/>
          <w:sz w:val="28"/>
          <w:szCs w:val="28"/>
        </w:rPr>
        <w:t>の対応を</w:t>
      </w:r>
      <w:r w:rsidRPr="00135C33">
        <w:rPr>
          <w:rFonts w:asciiTheme="minorEastAsia" w:hAnsiTheme="minorEastAsia" w:hint="eastAsia"/>
          <w:color w:val="000000" w:themeColor="text1"/>
          <w:sz w:val="28"/>
          <w:szCs w:val="28"/>
        </w:rPr>
        <w:t>検討する。</w:t>
      </w:r>
    </w:p>
    <w:p w:rsidR="00AE6DCE" w:rsidRPr="00135C33" w:rsidRDefault="00AE6DCE" w:rsidP="006B2D4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hint="eastAsia"/>
          <w:color w:val="000000" w:themeColor="text1"/>
          <w:sz w:val="28"/>
          <w:szCs w:val="28"/>
        </w:rPr>
        <w:t>感染者の人権に配慮し、個人名が特定されることがないよう留意する。なお、新型コロナウイルス感染症の感染拡大防止を目的とした個人データの取り扱いについては、個人情報保護に配慮し、適正に取り扱う</w:t>
      </w:r>
      <w:r w:rsidRPr="00135C33">
        <w:rPr>
          <w:rStyle w:val="af0"/>
          <w:color w:val="000000" w:themeColor="text1"/>
          <w:sz w:val="28"/>
          <w:szCs w:val="28"/>
        </w:rPr>
        <w:footnoteReference w:id="11"/>
      </w:r>
      <w:r w:rsidRPr="00135C33">
        <w:rPr>
          <w:rFonts w:hint="eastAsia"/>
          <w:color w:val="000000" w:themeColor="text1"/>
          <w:sz w:val="28"/>
          <w:szCs w:val="28"/>
        </w:rPr>
        <w:t>。</w:t>
      </w:r>
    </w:p>
    <w:p w:rsidR="006B2D4C" w:rsidRPr="00D8045C" w:rsidRDefault="006B2D4C" w:rsidP="006B2D4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hint="eastAsia"/>
          <w:color w:val="000000" w:themeColor="text1"/>
          <w:sz w:val="28"/>
          <w:szCs w:val="23"/>
        </w:rPr>
        <w:lastRenderedPageBreak/>
        <w:t>建設現場・オフィス内で感染者が確認された場合の公表の有無・方法については、上記のように個人情報保護に配慮しつつ、公衆衛生上の要請も踏まえ、実態に応じた対応を行う。</w:t>
      </w:r>
    </w:p>
    <w:p w:rsidR="003878A9" w:rsidRPr="00D8045C" w:rsidRDefault="003878A9" w:rsidP="00D8045C">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D8045C">
        <w:rPr>
          <w:rFonts w:asciiTheme="minorEastAsia" w:hAnsiTheme="minorEastAsia" w:hint="eastAsia"/>
          <w:color w:val="000000" w:themeColor="text1"/>
          <w:sz w:val="28"/>
          <w:szCs w:val="28"/>
        </w:rPr>
        <w:t>新型コロナウイルス接触確認アプリ（COCOA）による通知のあった従業員等には、アプリの画面に表示される手順に沿って検査の</w:t>
      </w:r>
      <w:del w:id="100" w:author="ㅤ" w:date="2020-08-13T18:55:00Z">
        <w:r w:rsidRPr="00D8045C" w:rsidDel="00D8045C">
          <w:rPr>
            <w:rFonts w:asciiTheme="minorEastAsia" w:hAnsiTheme="minorEastAsia" w:hint="eastAsia"/>
            <w:color w:val="000000" w:themeColor="text1"/>
            <w:sz w:val="28"/>
            <w:szCs w:val="28"/>
          </w:rPr>
          <w:delText>受信</w:delText>
        </w:r>
      </w:del>
      <w:ins w:id="101" w:author="ㅤ" w:date="2020-08-13T18:55:00Z">
        <w:r w:rsidR="00D8045C" w:rsidRPr="00D8045C">
          <w:rPr>
            <w:rFonts w:asciiTheme="minorEastAsia" w:hAnsiTheme="minorEastAsia" w:hint="eastAsia"/>
            <w:color w:val="000000" w:themeColor="text1"/>
            <w:sz w:val="28"/>
            <w:szCs w:val="28"/>
          </w:rPr>
          <w:t>受</w:t>
        </w:r>
        <w:r w:rsidR="00D8045C" w:rsidRPr="00D8045C">
          <w:rPr>
            <w:rFonts w:asciiTheme="minorEastAsia" w:hAnsiTheme="minorEastAsia" w:hint="eastAsia"/>
            <w:color w:val="000000" w:themeColor="text1"/>
            <w:sz w:val="28"/>
            <w:szCs w:val="28"/>
          </w:rPr>
          <w:t>診</w:t>
        </w:r>
      </w:ins>
      <w:r w:rsidRPr="00D8045C">
        <w:rPr>
          <w:rFonts w:asciiTheme="minorEastAsia" w:hAnsiTheme="minorEastAsia" w:hint="eastAsia"/>
          <w:color w:val="000000" w:themeColor="text1"/>
          <w:sz w:val="28"/>
          <w:szCs w:val="28"/>
        </w:rPr>
        <w:t>を促す。</w:t>
      </w:r>
    </w:p>
    <w:p w:rsidR="00A05500" w:rsidRPr="00135C33" w:rsidRDefault="00A05500" w:rsidP="00133E10">
      <w:pPr>
        <w:pStyle w:val="ad"/>
        <w:widowControl/>
        <w:spacing w:line="400" w:lineRule="exact"/>
        <w:ind w:leftChars="0" w:left="567"/>
        <w:jc w:val="left"/>
        <w:rPr>
          <w:rFonts w:asciiTheme="minorEastAsia" w:hAnsiTheme="minorEastAsia"/>
          <w:color w:val="000000" w:themeColor="text1"/>
          <w:sz w:val="28"/>
          <w:szCs w:val="28"/>
        </w:rPr>
      </w:pPr>
    </w:p>
    <w:p w:rsidR="00A05500" w:rsidRPr="00135C33" w:rsidRDefault="00A05500" w:rsidP="002E7645">
      <w:pPr>
        <w:widowControl/>
        <w:spacing w:line="400" w:lineRule="exact"/>
        <w:ind w:leftChars="100" w:left="491" w:hangingChars="100" w:hanging="281"/>
        <w:jc w:val="left"/>
        <w:rPr>
          <w:rFonts w:asciiTheme="minorEastAsia" w:hAnsiTheme="minorEastAsia"/>
          <w:b/>
          <w:bCs/>
          <w:color w:val="000000" w:themeColor="text1"/>
          <w:sz w:val="28"/>
          <w:szCs w:val="28"/>
        </w:rPr>
      </w:pPr>
      <w:r w:rsidRPr="00135C33">
        <w:rPr>
          <w:rFonts w:asciiTheme="minorEastAsia" w:hAnsiTheme="minorEastAsia" w:hint="eastAsia"/>
          <w:b/>
          <w:bCs/>
          <w:color w:val="000000" w:themeColor="text1"/>
          <w:kern w:val="0"/>
          <w:sz w:val="28"/>
          <w:szCs w:val="28"/>
        </w:rPr>
        <w:t>②複数社が混在する借用ビル内で同居する他社の社員で感染が確認された場合</w:t>
      </w:r>
    </w:p>
    <w:p w:rsidR="00CB315D" w:rsidRPr="00135C33" w:rsidRDefault="00A05500" w:rsidP="00F9569C">
      <w:pPr>
        <w:pStyle w:val="ad"/>
        <w:widowControl/>
        <w:numPr>
          <w:ilvl w:val="0"/>
          <w:numId w:val="8"/>
        </w:numPr>
        <w:spacing w:line="400" w:lineRule="exact"/>
        <w:ind w:leftChars="0" w:left="426" w:hanging="284"/>
        <w:jc w:val="left"/>
        <w:rPr>
          <w:rFonts w:asciiTheme="minorEastAsia" w:hAnsiTheme="minorEastAsia"/>
          <w:color w:val="000000" w:themeColor="text1"/>
          <w:sz w:val="28"/>
          <w:szCs w:val="28"/>
        </w:rPr>
      </w:pPr>
      <w:r w:rsidRPr="00135C33">
        <w:rPr>
          <w:rFonts w:asciiTheme="minorEastAsia" w:hAnsiTheme="minorEastAsia"/>
          <w:color w:val="000000" w:themeColor="text1"/>
          <w:sz w:val="28"/>
          <w:szCs w:val="28"/>
        </w:rPr>
        <w:t xml:space="preserve"> 保健所</w:t>
      </w:r>
      <w:r w:rsidR="00345C19" w:rsidRPr="00135C33">
        <w:rPr>
          <w:rFonts w:asciiTheme="minorEastAsia" w:hAnsiTheme="minorEastAsia" w:hint="eastAsia"/>
          <w:color w:val="000000" w:themeColor="text1"/>
          <w:sz w:val="28"/>
          <w:szCs w:val="28"/>
        </w:rPr>
        <w:t>等</w:t>
      </w:r>
      <w:r w:rsidRPr="00135C33">
        <w:rPr>
          <w:rFonts w:asciiTheme="minorEastAsia" w:hAnsiTheme="minorEastAsia"/>
          <w:color w:val="000000" w:themeColor="text1"/>
          <w:sz w:val="28"/>
          <w:szCs w:val="28"/>
        </w:rPr>
        <w:t>、医療機関およびビル貸主の指示に従う。</w:t>
      </w:r>
    </w:p>
    <w:p w:rsidR="00AB552F" w:rsidRPr="00135C33" w:rsidRDefault="00AB552F" w:rsidP="00AB552F">
      <w:pPr>
        <w:widowControl/>
        <w:spacing w:line="240" w:lineRule="exact"/>
        <w:jc w:val="left"/>
        <w:rPr>
          <w:rFonts w:asciiTheme="minorEastAsia" w:hAnsiTheme="minorEastAsia"/>
          <w:color w:val="000000" w:themeColor="text1"/>
          <w:sz w:val="28"/>
          <w:szCs w:val="28"/>
        </w:rPr>
      </w:pPr>
    </w:p>
    <w:p w:rsidR="00B80650" w:rsidRPr="00135C33" w:rsidRDefault="00704A48" w:rsidP="00B80650">
      <w:pPr>
        <w:widowControl/>
        <w:spacing w:line="400" w:lineRule="exact"/>
        <w:jc w:val="left"/>
        <w:rPr>
          <w:rFonts w:asciiTheme="minorEastAsia" w:hAnsiTheme="minorEastAsia"/>
          <w:color w:val="000000" w:themeColor="text1"/>
          <w:sz w:val="28"/>
          <w:szCs w:val="28"/>
        </w:rPr>
      </w:pPr>
      <w:r w:rsidRPr="00135C33">
        <w:rPr>
          <w:rFonts w:asciiTheme="minorEastAsia" w:hAnsiTheme="minorEastAsia"/>
          <w:b/>
          <w:i/>
          <w:noProof/>
          <w:color w:val="000000" w:themeColor="text1"/>
          <w:sz w:val="28"/>
          <w:szCs w:val="28"/>
        </w:rPr>
        <mc:AlternateContent>
          <mc:Choice Requires="wps">
            <w:drawing>
              <wp:anchor distT="45720" distB="45720" distL="114300" distR="114300" simplePos="0" relativeHeight="251663360" behindDoc="0" locked="0" layoutInCell="1" allowOverlap="1">
                <wp:simplePos x="0" y="0"/>
                <wp:positionH relativeFrom="margin">
                  <wp:posOffset>123825</wp:posOffset>
                </wp:positionH>
                <wp:positionV relativeFrom="paragraph">
                  <wp:posOffset>9525</wp:posOffset>
                </wp:positionV>
                <wp:extent cx="5932494" cy="1752600"/>
                <wp:effectExtent l="0" t="0" r="11430"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2494" cy="1752600"/>
                        </a:xfrm>
                        <a:prstGeom prst="rect">
                          <a:avLst/>
                        </a:prstGeom>
                        <a:solidFill>
                          <a:srgbClr val="FFFFFF"/>
                        </a:solidFill>
                        <a:ln w="9525">
                          <a:solidFill>
                            <a:srgbClr val="000000"/>
                          </a:solidFill>
                          <a:prstDash val="dash"/>
                          <a:miter lim="800000"/>
                          <a:headEnd/>
                          <a:tailEnd/>
                        </a:ln>
                      </wps:spPr>
                      <wps:txbx>
                        <w:txbxContent>
                          <w:p w:rsidR="00506CDF" w:rsidRPr="006B2D4C" w:rsidRDefault="00506CDF" w:rsidP="006B2D4C">
                            <w:pPr>
                              <w:spacing w:line="360" w:lineRule="exact"/>
                            </w:pPr>
                            <w:r w:rsidRPr="006B2D4C">
                              <w:rPr>
                                <w:rFonts w:asciiTheme="minorEastAsia" w:hAnsiTheme="minorEastAsia" w:hint="eastAsia"/>
                                <w:sz w:val="28"/>
                                <w:szCs w:val="28"/>
                              </w:rPr>
                              <w:t>厚生労働省より「新型コロナウイルス感染症の陽性</w:t>
                            </w:r>
                            <w:r>
                              <w:rPr>
                                <w:rFonts w:asciiTheme="minorEastAsia" w:hAnsiTheme="minorEastAsia" w:hint="eastAsia"/>
                                <w:sz w:val="28"/>
                                <w:szCs w:val="28"/>
                              </w:rPr>
                              <w:t>者等が発生した場合における衛生上の職場の対応ルール（例）（別紙</w:t>
                            </w:r>
                            <w:del w:id="102" w:author="ㅤ" w:date="2020-08-13T14:32:00Z">
                              <w:r w:rsidDel="0083561B">
                                <w:rPr>
                                  <w:rFonts w:asciiTheme="minorEastAsia" w:hAnsiTheme="minorEastAsia" w:hint="eastAsia"/>
                                  <w:sz w:val="28"/>
                                  <w:szCs w:val="28"/>
                                </w:rPr>
                                <w:delText>７</w:delText>
                              </w:r>
                            </w:del>
                            <w:ins w:id="103" w:author="ㅤ" w:date="2020-08-13T14:32:00Z">
                              <w:r>
                                <w:rPr>
                                  <w:rFonts w:asciiTheme="minorEastAsia" w:hAnsiTheme="minorEastAsia" w:hint="eastAsia"/>
                                  <w:sz w:val="28"/>
                                  <w:szCs w:val="28"/>
                                </w:rPr>
                                <w:t>９</w:t>
                              </w:r>
                            </w:ins>
                            <w:r w:rsidRPr="006B2D4C">
                              <w:rPr>
                                <w:rFonts w:asciiTheme="minorEastAsia" w:hAnsiTheme="minorEastAsia" w:hint="eastAsia"/>
                                <w:sz w:val="28"/>
                                <w:szCs w:val="28"/>
                              </w:rPr>
                              <w:t>）」</w:t>
                            </w:r>
                            <w:ins w:id="104" w:author="ㅤ" w:date="2020-08-13T11:48:00Z">
                              <w:r>
                                <w:rPr>
                                  <w:rFonts w:asciiTheme="minorEastAsia" w:hAnsiTheme="minorEastAsia" w:hint="eastAsia"/>
                                  <w:sz w:val="28"/>
                                  <w:szCs w:val="28"/>
                                </w:rPr>
                                <w:t>、「</w:t>
                              </w:r>
                              <w:r w:rsidRPr="00704A48">
                                <w:rPr>
                                  <w:rFonts w:asciiTheme="minorEastAsia" w:hAnsiTheme="minorEastAsia" w:hint="eastAsia"/>
                                  <w:sz w:val="28"/>
                                  <w:szCs w:val="28"/>
                                </w:rPr>
                                <w:t>新型コロナウイルス感染症による労働災害も労働者死傷病報告の提出が必要です。</w:t>
                              </w:r>
                              <w:r>
                                <w:rPr>
                                  <w:rFonts w:asciiTheme="minorEastAsia" w:hAnsiTheme="minorEastAsia" w:hint="eastAsia"/>
                                  <w:sz w:val="28"/>
                                  <w:szCs w:val="28"/>
                                </w:rPr>
                                <w:t>（</w:t>
                              </w:r>
                              <w:r>
                                <w:rPr>
                                  <w:rFonts w:asciiTheme="minorEastAsia" w:hAnsiTheme="minorEastAsia"/>
                                  <w:sz w:val="28"/>
                                  <w:szCs w:val="28"/>
                                </w:rPr>
                                <w:t>別紙</w:t>
                              </w:r>
                            </w:ins>
                            <w:ins w:id="105" w:author="ㅤ" w:date="2020-08-13T14:32:00Z">
                              <w:r>
                                <w:rPr>
                                  <w:rFonts w:asciiTheme="minorEastAsia" w:hAnsiTheme="minorEastAsia" w:hint="eastAsia"/>
                                  <w:sz w:val="28"/>
                                  <w:szCs w:val="28"/>
                                </w:rPr>
                                <w:t>1</w:t>
                              </w:r>
                              <w:r>
                                <w:rPr>
                                  <w:rFonts w:asciiTheme="minorEastAsia" w:hAnsiTheme="minorEastAsia"/>
                                  <w:sz w:val="28"/>
                                  <w:szCs w:val="28"/>
                                </w:rPr>
                                <w:t>0</w:t>
                              </w:r>
                            </w:ins>
                            <w:ins w:id="106" w:author="ㅤ" w:date="2020-08-13T11:48:00Z">
                              <w:r>
                                <w:rPr>
                                  <w:rFonts w:asciiTheme="minorEastAsia" w:hAnsiTheme="minorEastAsia"/>
                                  <w:sz w:val="28"/>
                                  <w:szCs w:val="28"/>
                                </w:rPr>
                                <w:t>）</w:t>
                              </w:r>
                              <w:r>
                                <w:rPr>
                                  <w:rFonts w:asciiTheme="minorEastAsia" w:hAnsiTheme="minorEastAsia" w:hint="eastAsia"/>
                                  <w:sz w:val="28"/>
                                  <w:szCs w:val="28"/>
                                </w:rPr>
                                <w:t>」、</w:t>
                              </w:r>
                              <w:r>
                                <w:rPr>
                                  <w:rFonts w:asciiTheme="minorEastAsia" w:hAnsiTheme="minorEastAsia"/>
                                  <w:sz w:val="28"/>
                                  <w:szCs w:val="28"/>
                                </w:rPr>
                                <w:t>「</w:t>
                              </w:r>
                              <w:r w:rsidRPr="00704A48">
                                <w:rPr>
                                  <w:rFonts w:asciiTheme="minorEastAsia" w:hAnsiTheme="minorEastAsia" w:hint="eastAsia"/>
                                  <w:sz w:val="28"/>
                                  <w:szCs w:val="28"/>
                                </w:rPr>
                                <w:t>新型コロナウイルス感染症（COVID-19）に係る労災認定事例</w:t>
                              </w:r>
                              <w:r>
                                <w:rPr>
                                  <w:rFonts w:asciiTheme="minorEastAsia" w:hAnsiTheme="minorEastAsia" w:hint="eastAsia"/>
                                  <w:sz w:val="28"/>
                                  <w:szCs w:val="28"/>
                                </w:rPr>
                                <w:t>（</w:t>
                              </w:r>
                              <w:r>
                                <w:rPr>
                                  <w:rFonts w:asciiTheme="minorEastAsia" w:hAnsiTheme="minorEastAsia"/>
                                  <w:sz w:val="28"/>
                                  <w:szCs w:val="28"/>
                                </w:rPr>
                                <w:t>別紙</w:t>
                              </w:r>
                            </w:ins>
                            <w:ins w:id="107" w:author="ㅤ" w:date="2020-08-13T14:32:00Z">
                              <w:r>
                                <w:rPr>
                                  <w:rFonts w:asciiTheme="minorEastAsia" w:hAnsiTheme="minorEastAsia" w:hint="eastAsia"/>
                                  <w:sz w:val="28"/>
                                  <w:szCs w:val="28"/>
                                </w:rPr>
                                <w:t>1</w:t>
                              </w:r>
                              <w:r>
                                <w:rPr>
                                  <w:rFonts w:asciiTheme="minorEastAsia" w:hAnsiTheme="minorEastAsia"/>
                                  <w:sz w:val="28"/>
                                  <w:szCs w:val="28"/>
                                </w:rPr>
                                <w:t>1</w:t>
                              </w:r>
                            </w:ins>
                            <w:ins w:id="108" w:author="ㅤ" w:date="2020-08-13T11:48:00Z">
                              <w:r>
                                <w:rPr>
                                  <w:rFonts w:asciiTheme="minorEastAsia" w:hAnsiTheme="minorEastAsia" w:hint="eastAsia"/>
                                  <w:sz w:val="28"/>
                                  <w:szCs w:val="28"/>
                                </w:rPr>
                                <w:t>）</w:t>
                              </w:r>
                              <w:r>
                                <w:rPr>
                                  <w:rFonts w:asciiTheme="minorEastAsia" w:hAnsiTheme="minorEastAsia"/>
                                  <w:sz w:val="28"/>
                                  <w:szCs w:val="28"/>
                                </w:rPr>
                                <w:t>」</w:t>
                              </w:r>
                            </w:ins>
                            <w:r w:rsidRPr="006B2D4C">
                              <w:rPr>
                                <w:rFonts w:asciiTheme="minorEastAsia" w:hAnsiTheme="minorEastAsia" w:hint="eastAsia"/>
                                <w:sz w:val="28"/>
                                <w:szCs w:val="28"/>
                              </w:rPr>
                              <w:t>（「職場における新型コロナウイルス感染症への感染予防、健康管理の強化について（</w:t>
                            </w:r>
                            <w:r w:rsidRPr="00A43287">
                              <w:rPr>
                                <w:rFonts w:asciiTheme="minorEastAsia" w:hAnsiTheme="minorEastAsia" w:hint="eastAsia"/>
                                <w:sz w:val="28"/>
                                <w:szCs w:val="28"/>
                              </w:rPr>
                              <w:t>令和</w:t>
                            </w:r>
                            <w:del w:id="109" w:author="ㅤ" w:date="2020-08-12T15:06:00Z">
                              <w:r w:rsidRPr="00A43287" w:rsidDel="00011AE7">
                                <w:rPr>
                                  <w:rFonts w:asciiTheme="minorEastAsia" w:hAnsiTheme="minorEastAsia" w:hint="eastAsia"/>
                                  <w:sz w:val="28"/>
                                  <w:szCs w:val="28"/>
                                </w:rPr>
                                <w:delText>元</w:delText>
                              </w:r>
                            </w:del>
                            <w:ins w:id="110" w:author="ㅤ" w:date="2020-08-13T11:45:00Z">
                              <w:r>
                                <w:rPr>
                                  <w:rFonts w:asciiTheme="minorEastAsia" w:hAnsiTheme="minorEastAsia" w:hint="eastAsia"/>
                                  <w:sz w:val="28"/>
                                  <w:szCs w:val="28"/>
                                </w:rPr>
                                <w:t>２</w:t>
                              </w:r>
                            </w:ins>
                            <w:r w:rsidRPr="00A43287">
                              <w:rPr>
                                <w:rFonts w:asciiTheme="minorEastAsia" w:hAnsiTheme="minorEastAsia" w:hint="eastAsia"/>
                                <w:sz w:val="28"/>
                                <w:szCs w:val="28"/>
                              </w:rPr>
                              <w:t>年</w:t>
                            </w:r>
                            <w:del w:id="111" w:author="ㅤ" w:date="2020-08-12T15:06:00Z">
                              <w:r w:rsidRPr="00A43287" w:rsidDel="00011AE7">
                                <w:rPr>
                                  <w:rFonts w:asciiTheme="minorEastAsia" w:hAnsiTheme="minorEastAsia" w:hint="eastAsia"/>
                                  <w:sz w:val="28"/>
                                  <w:szCs w:val="28"/>
                                </w:rPr>
                                <w:delText>５</w:delText>
                              </w:r>
                            </w:del>
                            <w:ins w:id="112" w:author="ㅤ" w:date="2020-08-12T15:06:00Z">
                              <w:r>
                                <w:rPr>
                                  <w:rFonts w:asciiTheme="minorEastAsia" w:hAnsiTheme="minorEastAsia" w:hint="eastAsia"/>
                                  <w:sz w:val="28"/>
                                  <w:szCs w:val="28"/>
                                </w:rPr>
                                <w:t>８</w:t>
                              </w:r>
                            </w:ins>
                            <w:r w:rsidRPr="00A43287">
                              <w:rPr>
                                <w:rFonts w:asciiTheme="minorEastAsia" w:hAnsiTheme="minorEastAsia" w:hint="eastAsia"/>
                                <w:sz w:val="28"/>
                                <w:szCs w:val="28"/>
                              </w:rPr>
                              <w:t>月</w:t>
                            </w:r>
                            <w:del w:id="113" w:author="ㅤ" w:date="2020-08-12T15:06:00Z">
                              <w:r w:rsidRPr="00A43287" w:rsidDel="00011AE7">
                                <w:rPr>
                                  <w:rFonts w:asciiTheme="minorEastAsia" w:hAnsiTheme="minorEastAsia" w:hint="eastAsia"/>
                                  <w:sz w:val="28"/>
                                  <w:szCs w:val="28"/>
                                </w:rPr>
                                <w:delText>14</w:delText>
                              </w:r>
                            </w:del>
                            <w:ins w:id="114" w:author="ㅤ" w:date="2020-08-12T15:06:00Z">
                              <w:r>
                                <w:rPr>
                                  <w:rFonts w:asciiTheme="minorEastAsia" w:hAnsiTheme="minorEastAsia" w:hint="eastAsia"/>
                                  <w:sz w:val="28"/>
                                  <w:szCs w:val="28"/>
                                </w:rPr>
                                <w:t>７</w:t>
                              </w:r>
                            </w:ins>
                            <w:r w:rsidRPr="00A43287">
                              <w:rPr>
                                <w:rFonts w:asciiTheme="minorEastAsia" w:hAnsiTheme="minorEastAsia" w:hint="eastAsia"/>
                                <w:sz w:val="28"/>
                                <w:szCs w:val="28"/>
                              </w:rPr>
                              <w:t>日</w:t>
                            </w:r>
                            <w:r>
                              <w:rPr>
                                <w:rFonts w:asciiTheme="minorEastAsia" w:hAnsiTheme="minorEastAsia" w:hint="eastAsia"/>
                                <w:sz w:val="28"/>
                                <w:szCs w:val="28"/>
                              </w:rPr>
                              <w:t>基発</w:t>
                            </w:r>
                            <w:del w:id="115" w:author="ㅤ" w:date="2020-08-12T15:06:00Z">
                              <w:r w:rsidDel="00011AE7">
                                <w:rPr>
                                  <w:rFonts w:asciiTheme="minorEastAsia" w:hAnsiTheme="minorEastAsia" w:hint="eastAsia"/>
                                  <w:sz w:val="28"/>
                                  <w:szCs w:val="28"/>
                                </w:rPr>
                                <w:delText>0514</w:delText>
                              </w:r>
                            </w:del>
                            <w:ins w:id="116" w:author="ㅤ" w:date="2020-08-12T15:06:00Z">
                              <w:r>
                                <w:rPr>
                                  <w:rFonts w:asciiTheme="minorEastAsia" w:hAnsiTheme="minorEastAsia"/>
                                  <w:sz w:val="28"/>
                                  <w:szCs w:val="28"/>
                                </w:rPr>
                                <w:t>0807</w:t>
                              </w:r>
                            </w:ins>
                            <w:r>
                              <w:rPr>
                                <w:rFonts w:asciiTheme="minorEastAsia" w:hAnsiTheme="minorEastAsia" w:hint="eastAsia"/>
                                <w:sz w:val="28"/>
                                <w:szCs w:val="28"/>
                              </w:rPr>
                              <w:t>第</w:t>
                            </w:r>
                            <w:del w:id="117" w:author="ㅤ" w:date="2020-08-12T15:06:00Z">
                              <w:r w:rsidDel="00011AE7">
                                <w:rPr>
                                  <w:rFonts w:asciiTheme="minorEastAsia" w:hAnsiTheme="minorEastAsia"/>
                                  <w:sz w:val="28"/>
                                  <w:szCs w:val="28"/>
                                </w:rPr>
                                <w:delText>９</w:delText>
                              </w:r>
                            </w:del>
                            <w:ins w:id="118" w:author="ㅤ" w:date="2020-08-12T15:06:00Z">
                              <w:r>
                                <w:rPr>
                                  <w:rFonts w:asciiTheme="minorEastAsia" w:hAnsiTheme="minorEastAsia" w:hint="eastAsia"/>
                                  <w:sz w:val="28"/>
                                  <w:szCs w:val="28"/>
                                </w:rPr>
                                <w:t>２</w:t>
                              </w:r>
                            </w:ins>
                            <w:r>
                              <w:rPr>
                                <w:rFonts w:asciiTheme="minorEastAsia" w:hAnsiTheme="minorEastAsia"/>
                                <w:sz w:val="28"/>
                                <w:szCs w:val="28"/>
                              </w:rPr>
                              <w:t>号</w:t>
                            </w:r>
                            <w:r w:rsidRPr="006B2D4C">
                              <w:rPr>
                                <w:rFonts w:asciiTheme="minorEastAsia" w:hAnsiTheme="minorEastAsia" w:hint="eastAsia"/>
                                <w:sz w:val="28"/>
                                <w:szCs w:val="28"/>
                              </w:rPr>
                              <w:t>）」）が労使団体の長宛てに通知されているので、参照されたい。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9.75pt;margin-top:.75pt;width:467.15pt;height:138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">
                <v:stroke dashstyle="dash"/>
                <v:textbox>
                  <w:txbxContent>
                    <w:p w:rsidR="00506CDF" w:rsidRPr="006B2D4C" w:rsidRDefault="00506CDF" w:rsidP="006B2D4C">
                      <w:pPr>
                        <w:spacing w:line="360" w:lineRule="exact"/>
                      </w:pPr>
                      <w:r w:rsidRPr="006B2D4C">
                        <w:rPr>
                          <w:rFonts w:asciiTheme="minorEastAsia" w:hAnsiTheme="minorEastAsia" w:hint="eastAsia"/>
                          <w:sz w:val="28"/>
                          <w:szCs w:val="28"/>
                        </w:rPr>
                        <w:t>厚生労働省より「新型コロナウイルス感染症の陽性</w:t>
                      </w:r>
                      <w:r>
                        <w:rPr>
                          <w:rFonts w:asciiTheme="minorEastAsia" w:hAnsiTheme="minorEastAsia" w:hint="eastAsia"/>
                          <w:sz w:val="28"/>
                          <w:szCs w:val="28"/>
                        </w:rPr>
                        <w:t>者等が発生した場合における衛生上の職場の対応ルール（例）（別紙</w:t>
                      </w:r>
                      <w:del w:id="119" w:author="ㅤ" w:date="2020-08-13T14:32:00Z">
                        <w:r w:rsidDel="0083561B">
                          <w:rPr>
                            <w:rFonts w:asciiTheme="minorEastAsia" w:hAnsiTheme="minorEastAsia" w:hint="eastAsia"/>
                            <w:sz w:val="28"/>
                            <w:szCs w:val="28"/>
                          </w:rPr>
                          <w:delText>７</w:delText>
                        </w:r>
                      </w:del>
                      <w:ins w:id="120" w:author="ㅤ" w:date="2020-08-13T14:32:00Z">
                        <w:r>
                          <w:rPr>
                            <w:rFonts w:asciiTheme="minorEastAsia" w:hAnsiTheme="minorEastAsia" w:hint="eastAsia"/>
                            <w:sz w:val="28"/>
                            <w:szCs w:val="28"/>
                          </w:rPr>
                          <w:t>９</w:t>
                        </w:r>
                      </w:ins>
                      <w:r w:rsidRPr="006B2D4C">
                        <w:rPr>
                          <w:rFonts w:asciiTheme="minorEastAsia" w:hAnsiTheme="minorEastAsia" w:hint="eastAsia"/>
                          <w:sz w:val="28"/>
                          <w:szCs w:val="28"/>
                        </w:rPr>
                        <w:t>）」</w:t>
                      </w:r>
                      <w:ins w:id="121" w:author="ㅤ" w:date="2020-08-13T11:48:00Z">
                        <w:r>
                          <w:rPr>
                            <w:rFonts w:asciiTheme="minorEastAsia" w:hAnsiTheme="minorEastAsia" w:hint="eastAsia"/>
                            <w:sz w:val="28"/>
                            <w:szCs w:val="28"/>
                          </w:rPr>
                          <w:t>、「</w:t>
                        </w:r>
                        <w:r w:rsidRPr="00704A48">
                          <w:rPr>
                            <w:rFonts w:asciiTheme="minorEastAsia" w:hAnsiTheme="minorEastAsia" w:hint="eastAsia"/>
                            <w:sz w:val="28"/>
                            <w:szCs w:val="28"/>
                          </w:rPr>
                          <w:t>新型コロナウイルス感染症による労働災害も労働者死傷病報告の提出が必要です。</w:t>
                        </w:r>
                        <w:r>
                          <w:rPr>
                            <w:rFonts w:asciiTheme="minorEastAsia" w:hAnsiTheme="minorEastAsia" w:hint="eastAsia"/>
                            <w:sz w:val="28"/>
                            <w:szCs w:val="28"/>
                          </w:rPr>
                          <w:t>（</w:t>
                        </w:r>
                        <w:r>
                          <w:rPr>
                            <w:rFonts w:asciiTheme="minorEastAsia" w:hAnsiTheme="minorEastAsia"/>
                            <w:sz w:val="28"/>
                            <w:szCs w:val="28"/>
                          </w:rPr>
                          <w:t>別紙</w:t>
                        </w:r>
                      </w:ins>
                      <w:ins w:id="122" w:author="ㅤ" w:date="2020-08-13T14:32:00Z">
                        <w:r>
                          <w:rPr>
                            <w:rFonts w:asciiTheme="minorEastAsia" w:hAnsiTheme="minorEastAsia" w:hint="eastAsia"/>
                            <w:sz w:val="28"/>
                            <w:szCs w:val="28"/>
                          </w:rPr>
                          <w:t>1</w:t>
                        </w:r>
                        <w:r>
                          <w:rPr>
                            <w:rFonts w:asciiTheme="minorEastAsia" w:hAnsiTheme="minorEastAsia"/>
                            <w:sz w:val="28"/>
                            <w:szCs w:val="28"/>
                          </w:rPr>
                          <w:t>0</w:t>
                        </w:r>
                      </w:ins>
                      <w:ins w:id="123" w:author="ㅤ" w:date="2020-08-13T11:48:00Z">
                        <w:r>
                          <w:rPr>
                            <w:rFonts w:asciiTheme="minorEastAsia" w:hAnsiTheme="minorEastAsia"/>
                            <w:sz w:val="28"/>
                            <w:szCs w:val="28"/>
                          </w:rPr>
                          <w:t>）</w:t>
                        </w:r>
                        <w:r>
                          <w:rPr>
                            <w:rFonts w:asciiTheme="minorEastAsia" w:hAnsiTheme="minorEastAsia" w:hint="eastAsia"/>
                            <w:sz w:val="28"/>
                            <w:szCs w:val="28"/>
                          </w:rPr>
                          <w:t>」、</w:t>
                        </w:r>
                        <w:r>
                          <w:rPr>
                            <w:rFonts w:asciiTheme="minorEastAsia" w:hAnsiTheme="minorEastAsia"/>
                            <w:sz w:val="28"/>
                            <w:szCs w:val="28"/>
                          </w:rPr>
                          <w:t>「</w:t>
                        </w:r>
                        <w:r w:rsidRPr="00704A48">
                          <w:rPr>
                            <w:rFonts w:asciiTheme="minorEastAsia" w:hAnsiTheme="minorEastAsia" w:hint="eastAsia"/>
                            <w:sz w:val="28"/>
                            <w:szCs w:val="28"/>
                          </w:rPr>
                          <w:t>新型コロナウイルス感染症（COVID-19）に係る労災認定事例</w:t>
                        </w:r>
                        <w:r>
                          <w:rPr>
                            <w:rFonts w:asciiTheme="minorEastAsia" w:hAnsiTheme="minorEastAsia" w:hint="eastAsia"/>
                            <w:sz w:val="28"/>
                            <w:szCs w:val="28"/>
                          </w:rPr>
                          <w:t>（</w:t>
                        </w:r>
                        <w:r>
                          <w:rPr>
                            <w:rFonts w:asciiTheme="minorEastAsia" w:hAnsiTheme="minorEastAsia"/>
                            <w:sz w:val="28"/>
                            <w:szCs w:val="28"/>
                          </w:rPr>
                          <w:t>別紙</w:t>
                        </w:r>
                      </w:ins>
                      <w:ins w:id="124" w:author="ㅤ" w:date="2020-08-13T14:32:00Z">
                        <w:r>
                          <w:rPr>
                            <w:rFonts w:asciiTheme="minorEastAsia" w:hAnsiTheme="minorEastAsia" w:hint="eastAsia"/>
                            <w:sz w:val="28"/>
                            <w:szCs w:val="28"/>
                          </w:rPr>
                          <w:t>1</w:t>
                        </w:r>
                        <w:r>
                          <w:rPr>
                            <w:rFonts w:asciiTheme="minorEastAsia" w:hAnsiTheme="minorEastAsia"/>
                            <w:sz w:val="28"/>
                            <w:szCs w:val="28"/>
                          </w:rPr>
                          <w:t>1</w:t>
                        </w:r>
                      </w:ins>
                      <w:ins w:id="125" w:author="ㅤ" w:date="2020-08-13T11:48:00Z">
                        <w:r>
                          <w:rPr>
                            <w:rFonts w:asciiTheme="minorEastAsia" w:hAnsiTheme="minorEastAsia" w:hint="eastAsia"/>
                            <w:sz w:val="28"/>
                            <w:szCs w:val="28"/>
                          </w:rPr>
                          <w:t>）</w:t>
                        </w:r>
                        <w:r>
                          <w:rPr>
                            <w:rFonts w:asciiTheme="minorEastAsia" w:hAnsiTheme="minorEastAsia"/>
                            <w:sz w:val="28"/>
                            <w:szCs w:val="28"/>
                          </w:rPr>
                          <w:t>」</w:t>
                        </w:r>
                      </w:ins>
                      <w:r w:rsidRPr="006B2D4C">
                        <w:rPr>
                          <w:rFonts w:asciiTheme="minorEastAsia" w:hAnsiTheme="minorEastAsia" w:hint="eastAsia"/>
                          <w:sz w:val="28"/>
                          <w:szCs w:val="28"/>
                        </w:rPr>
                        <w:t>（「職場における新型コロナウイルス感染症への感染予防、健康管理の強化について（</w:t>
                      </w:r>
                      <w:r w:rsidRPr="00A43287">
                        <w:rPr>
                          <w:rFonts w:asciiTheme="minorEastAsia" w:hAnsiTheme="minorEastAsia" w:hint="eastAsia"/>
                          <w:sz w:val="28"/>
                          <w:szCs w:val="28"/>
                        </w:rPr>
                        <w:t>令和</w:t>
                      </w:r>
                      <w:del w:id="126" w:author="ㅤ" w:date="2020-08-12T15:06:00Z">
                        <w:r w:rsidRPr="00A43287" w:rsidDel="00011AE7">
                          <w:rPr>
                            <w:rFonts w:asciiTheme="minorEastAsia" w:hAnsiTheme="minorEastAsia" w:hint="eastAsia"/>
                            <w:sz w:val="28"/>
                            <w:szCs w:val="28"/>
                          </w:rPr>
                          <w:delText>元</w:delText>
                        </w:r>
                      </w:del>
                      <w:ins w:id="127" w:author="ㅤ" w:date="2020-08-13T11:45:00Z">
                        <w:r>
                          <w:rPr>
                            <w:rFonts w:asciiTheme="minorEastAsia" w:hAnsiTheme="minorEastAsia" w:hint="eastAsia"/>
                            <w:sz w:val="28"/>
                            <w:szCs w:val="28"/>
                          </w:rPr>
                          <w:t>２</w:t>
                        </w:r>
                      </w:ins>
                      <w:r w:rsidRPr="00A43287">
                        <w:rPr>
                          <w:rFonts w:asciiTheme="minorEastAsia" w:hAnsiTheme="minorEastAsia" w:hint="eastAsia"/>
                          <w:sz w:val="28"/>
                          <w:szCs w:val="28"/>
                        </w:rPr>
                        <w:t>年</w:t>
                      </w:r>
                      <w:del w:id="128" w:author="ㅤ" w:date="2020-08-12T15:06:00Z">
                        <w:r w:rsidRPr="00A43287" w:rsidDel="00011AE7">
                          <w:rPr>
                            <w:rFonts w:asciiTheme="minorEastAsia" w:hAnsiTheme="minorEastAsia" w:hint="eastAsia"/>
                            <w:sz w:val="28"/>
                            <w:szCs w:val="28"/>
                          </w:rPr>
                          <w:delText>５</w:delText>
                        </w:r>
                      </w:del>
                      <w:ins w:id="129" w:author="ㅤ" w:date="2020-08-12T15:06:00Z">
                        <w:r>
                          <w:rPr>
                            <w:rFonts w:asciiTheme="minorEastAsia" w:hAnsiTheme="minorEastAsia" w:hint="eastAsia"/>
                            <w:sz w:val="28"/>
                            <w:szCs w:val="28"/>
                          </w:rPr>
                          <w:t>８</w:t>
                        </w:r>
                      </w:ins>
                      <w:r w:rsidRPr="00A43287">
                        <w:rPr>
                          <w:rFonts w:asciiTheme="minorEastAsia" w:hAnsiTheme="minorEastAsia" w:hint="eastAsia"/>
                          <w:sz w:val="28"/>
                          <w:szCs w:val="28"/>
                        </w:rPr>
                        <w:t>月</w:t>
                      </w:r>
                      <w:del w:id="130" w:author="ㅤ" w:date="2020-08-12T15:06:00Z">
                        <w:r w:rsidRPr="00A43287" w:rsidDel="00011AE7">
                          <w:rPr>
                            <w:rFonts w:asciiTheme="minorEastAsia" w:hAnsiTheme="minorEastAsia" w:hint="eastAsia"/>
                            <w:sz w:val="28"/>
                            <w:szCs w:val="28"/>
                          </w:rPr>
                          <w:delText>14</w:delText>
                        </w:r>
                      </w:del>
                      <w:ins w:id="131" w:author="ㅤ" w:date="2020-08-12T15:06:00Z">
                        <w:r>
                          <w:rPr>
                            <w:rFonts w:asciiTheme="minorEastAsia" w:hAnsiTheme="minorEastAsia" w:hint="eastAsia"/>
                            <w:sz w:val="28"/>
                            <w:szCs w:val="28"/>
                          </w:rPr>
                          <w:t>７</w:t>
                        </w:r>
                      </w:ins>
                      <w:r w:rsidRPr="00A43287">
                        <w:rPr>
                          <w:rFonts w:asciiTheme="minorEastAsia" w:hAnsiTheme="minorEastAsia" w:hint="eastAsia"/>
                          <w:sz w:val="28"/>
                          <w:szCs w:val="28"/>
                        </w:rPr>
                        <w:t>日</w:t>
                      </w:r>
                      <w:r>
                        <w:rPr>
                          <w:rFonts w:asciiTheme="minorEastAsia" w:hAnsiTheme="minorEastAsia" w:hint="eastAsia"/>
                          <w:sz w:val="28"/>
                          <w:szCs w:val="28"/>
                        </w:rPr>
                        <w:t>基発</w:t>
                      </w:r>
                      <w:del w:id="132" w:author="ㅤ" w:date="2020-08-12T15:06:00Z">
                        <w:r w:rsidDel="00011AE7">
                          <w:rPr>
                            <w:rFonts w:asciiTheme="minorEastAsia" w:hAnsiTheme="minorEastAsia" w:hint="eastAsia"/>
                            <w:sz w:val="28"/>
                            <w:szCs w:val="28"/>
                          </w:rPr>
                          <w:delText>0514</w:delText>
                        </w:r>
                      </w:del>
                      <w:ins w:id="133" w:author="ㅤ" w:date="2020-08-12T15:06:00Z">
                        <w:r>
                          <w:rPr>
                            <w:rFonts w:asciiTheme="minorEastAsia" w:hAnsiTheme="minorEastAsia"/>
                            <w:sz w:val="28"/>
                            <w:szCs w:val="28"/>
                          </w:rPr>
                          <w:t>0807</w:t>
                        </w:r>
                      </w:ins>
                      <w:r>
                        <w:rPr>
                          <w:rFonts w:asciiTheme="minorEastAsia" w:hAnsiTheme="minorEastAsia" w:hint="eastAsia"/>
                          <w:sz w:val="28"/>
                          <w:szCs w:val="28"/>
                        </w:rPr>
                        <w:t>第</w:t>
                      </w:r>
                      <w:del w:id="134" w:author="ㅤ" w:date="2020-08-12T15:06:00Z">
                        <w:r w:rsidDel="00011AE7">
                          <w:rPr>
                            <w:rFonts w:asciiTheme="minorEastAsia" w:hAnsiTheme="minorEastAsia"/>
                            <w:sz w:val="28"/>
                            <w:szCs w:val="28"/>
                          </w:rPr>
                          <w:delText>９</w:delText>
                        </w:r>
                      </w:del>
                      <w:ins w:id="135" w:author="ㅤ" w:date="2020-08-12T15:06:00Z">
                        <w:r>
                          <w:rPr>
                            <w:rFonts w:asciiTheme="minorEastAsia" w:hAnsiTheme="minorEastAsia" w:hint="eastAsia"/>
                            <w:sz w:val="28"/>
                            <w:szCs w:val="28"/>
                          </w:rPr>
                          <w:t>２</w:t>
                        </w:r>
                      </w:ins>
                      <w:r>
                        <w:rPr>
                          <w:rFonts w:asciiTheme="minorEastAsia" w:hAnsiTheme="minorEastAsia"/>
                          <w:sz w:val="28"/>
                          <w:szCs w:val="28"/>
                        </w:rPr>
                        <w:t>号</w:t>
                      </w:r>
                      <w:r w:rsidRPr="006B2D4C">
                        <w:rPr>
                          <w:rFonts w:asciiTheme="minorEastAsia" w:hAnsiTheme="minorEastAsia" w:hint="eastAsia"/>
                          <w:sz w:val="28"/>
                          <w:szCs w:val="28"/>
                        </w:rPr>
                        <w:t>）」）が労使団体の長宛てに通知されているので、参照されたい。</w:t>
                      </w:r>
                    </w:p>
                  </w:txbxContent>
                </v:textbox>
                <w10:wrap anchorx="margin"/>
              </v:shape>
            </w:pict>
          </mc:Fallback>
        </mc:AlternateContent>
      </w:r>
    </w:p>
    <w:p w:rsidR="00345C19" w:rsidRPr="00135C33" w:rsidRDefault="00345C19" w:rsidP="00F9569C">
      <w:pPr>
        <w:widowControl/>
        <w:spacing w:line="400" w:lineRule="exact"/>
        <w:jc w:val="left"/>
        <w:rPr>
          <w:rFonts w:asciiTheme="minorEastAsia" w:hAnsiTheme="minorEastAsia"/>
          <w:color w:val="000000" w:themeColor="text1"/>
          <w:sz w:val="28"/>
          <w:szCs w:val="28"/>
        </w:rPr>
      </w:pPr>
    </w:p>
    <w:p w:rsidR="00B80650" w:rsidRPr="00135C33" w:rsidRDefault="00B80650" w:rsidP="00F9569C">
      <w:pPr>
        <w:widowControl/>
        <w:spacing w:line="400" w:lineRule="exact"/>
        <w:jc w:val="left"/>
        <w:rPr>
          <w:rFonts w:asciiTheme="minorEastAsia" w:hAnsiTheme="minorEastAsia"/>
          <w:color w:val="000000" w:themeColor="text1"/>
          <w:sz w:val="28"/>
          <w:szCs w:val="28"/>
        </w:rPr>
      </w:pPr>
    </w:p>
    <w:p w:rsidR="006B2D4C" w:rsidRPr="00135C33" w:rsidRDefault="006B2D4C" w:rsidP="00F9569C">
      <w:pPr>
        <w:widowControl/>
        <w:spacing w:line="400" w:lineRule="exact"/>
        <w:jc w:val="left"/>
        <w:rPr>
          <w:rFonts w:asciiTheme="minorEastAsia" w:hAnsiTheme="minorEastAsia"/>
          <w:color w:val="000000" w:themeColor="text1"/>
          <w:sz w:val="28"/>
          <w:szCs w:val="28"/>
        </w:rPr>
      </w:pPr>
    </w:p>
    <w:p w:rsidR="006B2D4C" w:rsidRPr="00135C33" w:rsidRDefault="006B2D4C" w:rsidP="00F9569C">
      <w:pPr>
        <w:widowControl/>
        <w:spacing w:line="400" w:lineRule="exact"/>
        <w:jc w:val="left"/>
        <w:rPr>
          <w:rFonts w:asciiTheme="minorEastAsia" w:hAnsiTheme="minorEastAsia"/>
          <w:color w:val="000000" w:themeColor="text1"/>
          <w:sz w:val="28"/>
          <w:szCs w:val="28"/>
        </w:rPr>
      </w:pPr>
    </w:p>
    <w:p w:rsidR="00523BD8" w:rsidRDefault="00523BD8" w:rsidP="00F9569C">
      <w:pPr>
        <w:widowControl/>
        <w:spacing w:line="400" w:lineRule="exact"/>
        <w:jc w:val="left"/>
        <w:rPr>
          <w:ins w:id="136" w:author="ㅤ" w:date="2020-08-13T11:47:00Z"/>
          <w:rFonts w:asciiTheme="minorEastAsia" w:hAnsiTheme="minorEastAsia"/>
          <w:color w:val="000000" w:themeColor="text1"/>
          <w:sz w:val="28"/>
          <w:szCs w:val="28"/>
        </w:rPr>
      </w:pPr>
    </w:p>
    <w:p w:rsidR="00704A48" w:rsidRDefault="00704A48" w:rsidP="00F9569C">
      <w:pPr>
        <w:widowControl/>
        <w:spacing w:line="400" w:lineRule="exact"/>
        <w:jc w:val="left"/>
        <w:rPr>
          <w:ins w:id="137" w:author="ㅤ" w:date="2020-08-13T11:47:00Z"/>
          <w:rFonts w:asciiTheme="minorEastAsia" w:hAnsiTheme="minorEastAsia"/>
          <w:color w:val="000000" w:themeColor="text1"/>
          <w:sz w:val="28"/>
          <w:szCs w:val="28"/>
        </w:rPr>
      </w:pPr>
    </w:p>
    <w:p w:rsidR="00704A48" w:rsidRPr="00135C33" w:rsidRDefault="00704A48" w:rsidP="00F9569C">
      <w:pPr>
        <w:widowControl/>
        <w:spacing w:line="400" w:lineRule="exact"/>
        <w:jc w:val="left"/>
        <w:rPr>
          <w:rFonts w:asciiTheme="minorEastAsia" w:hAnsiTheme="minorEastAsia" w:hint="eastAsia"/>
          <w:color w:val="000000" w:themeColor="text1"/>
          <w:sz w:val="28"/>
          <w:szCs w:val="28"/>
        </w:rPr>
      </w:pPr>
    </w:p>
    <w:p w:rsidR="009502D9" w:rsidRPr="00135C33" w:rsidRDefault="002C445B" w:rsidP="00F9569C">
      <w:pPr>
        <w:widowControl/>
        <w:spacing w:line="400" w:lineRule="exact"/>
        <w:jc w:val="left"/>
        <w:rPr>
          <w:rFonts w:asciiTheme="minorEastAsia" w:hAnsiTheme="minorEastAsia"/>
          <w:b/>
          <w:color w:val="000000" w:themeColor="text1"/>
          <w:sz w:val="28"/>
          <w:szCs w:val="28"/>
        </w:rPr>
      </w:pPr>
      <w:r w:rsidRPr="00135C33">
        <w:rPr>
          <w:rFonts w:asciiTheme="minorEastAsia" w:hAnsiTheme="minorEastAsia" w:hint="eastAsia"/>
          <w:b/>
          <w:color w:val="000000" w:themeColor="text1"/>
          <w:sz w:val="28"/>
          <w:szCs w:val="28"/>
        </w:rPr>
        <w:t>（</w:t>
      </w:r>
      <w:r w:rsidR="00523BD8" w:rsidRPr="00135C33">
        <w:rPr>
          <w:rFonts w:asciiTheme="minorEastAsia" w:hAnsiTheme="minorEastAsia" w:hint="eastAsia"/>
          <w:b/>
          <w:color w:val="000000" w:themeColor="text1"/>
          <w:sz w:val="28"/>
          <w:szCs w:val="28"/>
        </w:rPr>
        <w:t>８</w:t>
      </w:r>
      <w:r w:rsidR="009502D9" w:rsidRPr="00135C33">
        <w:rPr>
          <w:rFonts w:asciiTheme="minorEastAsia" w:hAnsiTheme="minorEastAsia" w:hint="eastAsia"/>
          <w:b/>
          <w:color w:val="000000" w:themeColor="text1"/>
          <w:sz w:val="28"/>
          <w:szCs w:val="28"/>
        </w:rPr>
        <w:t>）その他</w:t>
      </w:r>
    </w:p>
    <w:p w:rsidR="00B8595B" w:rsidRPr="00135C33" w:rsidRDefault="000856C2" w:rsidP="002C445B">
      <w:pPr>
        <w:pStyle w:val="ad"/>
        <w:widowControl/>
        <w:numPr>
          <w:ilvl w:val="0"/>
          <w:numId w:val="8"/>
        </w:numPr>
        <w:spacing w:line="400" w:lineRule="exact"/>
        <w:ind w:leftChars="0" w:left="567" w:hanging="425"/>
        <w:jc w:val="lef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総括安全</w:t>
      </w:r>
      <w:r w:rsidR="007F3C3C" w:rsidRPr="00135C33">
        <w:rPr>
          <w:rFonts w:asciiTheme="minorEastAsia" w:hAnsiTheme="minorEastAsia" w:hint="eastAsia"/>
          <w:color w:val="000000" w:themeColor="text1"/>
          <w:sz w:val="28"/>
          <w:szCs w:val="28"/>
        </w:rPr>
        <w:t>衛生管理者</w:t>
      </w:r>
      <w:r w:rsidRPr="00135C33">
        <w:rPr>
          <w:rFonts w:asciiTheme="minorEastAsia" w:hAnsiTheme="minorEastAsia" w:hint="eastAsia"/>
          <w:color w:val="000000" w:themeColor="text1"/>
          <w:sz w:val="28"/>
          <w:szCs w:val="28"/>
        </w:rPr>
        <w:t>や安全衛生推進者</w:t>
      </w:r>
      <w:r w:rsidR="007F3C3C" w:rsidRPr="00135C33">
        <w:rPr>
          <w:rFonts w:asciiTheme="minorEastAsia" w:hAnsiTheme="minorEastAsia" w:hint="eastAsia"/>
          <w:color w:val="000000" w:themeColor="text1"/>
          <w:sz w:val="28"/>
          <w:szCs w:val="28"/>
        </w:rPr>
        <w:t>と保健所</w:t>
      </w:r>
      <w:r w:rsidR="00523BD8" w:rsidRPr="00135C33">
        <w:rPr>
          <w:rFonts w:asciiTheme="minorEastAsia" w:hAnsiTheme="minorEastAsia" w:hint="eastAsia"/>
          <w:color w:val="000000" w:themeColor="text1"/>
          <w:sz w:val="28"/>
          <w:szCs w:val="28"/>
        </w:rPr>
        <w:t>等</w:t>
      </w:r>
      <w:r w:rsidR="007F3C3C" w:rsidRPr="00135C33">
        <w:rPr>
          <w:rFonts w:asciiTheme="minorEastAsia" w:hAnsiTheme="minorEastAsia" w:hint="eastAsia"/>
          <w:color w:val="000000" w:themeColor="text1"/>
          <w:sz w:val="28"/>
          <w:szCs w:val="28"/>
        </w:rPr>
        <w:t>との連絡体制を確立し、保健所の聞き取り等に必ず協力する。</w:t>
      </w:r>
    </w:p>
    <w:p w:rsidR="007F3C3C" w:rsidRPr="00135C33" w:rsidRDefault="007F3C3C" w:rsidP="007F3C3C">
      <w:pPr>
        <w:widowControl/>
        <w:spacing w:line="400" w:lineRule="exact"/>
        <w:ind w:left="840" w:hangingChars="300" w:hanging="840"/>
        <w:jc w:val="right"/>
        <w:rPr>
          <w:rFonts w:asciiTheme="minorEastAsia" w:hAnsiTheme="minorEastAsia"/>
          <w:color w:val="000000" w:themeColor="text1"/>
          <w:sz w:val="28"/>
          <w:szCs w:val="28"/>
        </w:rPr>
      </w:pPr>
      <w:r w:rsidRPr="00135C33">
        <w:rPr>
          <w:rFonts w:asciiTheme="minorEastAsia" w:hAnsiTheme="minorEastAsia" w:hint="eastAsia"/>
          <w:color w:val="000000" w:themeColor="text1"/>
          <w:sz w:val="28"/>
          <w:szCs w:val="28"/>
        </w:rPr>
        <w:t>（以上）</w:t>
      </w:r>
    </w:p>
    <w:sectPr w:rsidR="007F3C3C" w:rsidRPr="00135C33" w:rsidSect="00D9065E">
      <w:footerReference w:type="default" r:id="rId8"/>
      <w:headerReference w:type="first" r:id="rId9"/>
      <w:pgSz w:w="11906" w:h="16838"/>
      <w:pgMar w:top="1440" w:right="1080" w:bottom="1440" w:left="1080" w:header="851" w:footer="56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CDF" w:rsidRDefault="00506CDF" w:rsidP="003C0825">
      <w:r>
        <w:separator/>
      </w:r>
    </w:p>
  </w:endnote>
  <w:endnote w:type="continuationSeparator" w:id="0">
    <w:p w:rsidR="00506CDF" w:rsidRDefault="00506CDF"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7617966"/>
      <w:docPartObj>
        <w:docPartGallery w:val="Page Numbers (Bottom of Page)"/>
        <w:docPartUnique/>
      </w:docPartObj>
    </w:sdtPr>
    <w:sdtContent>
      <w:p w:rsidR="00506CDF" w:rsidRDefault="00506CDF">
        <w:pPr>
          <w:pStyle w:val="a5"/>
          <w:jc w:val="center"/>
        </w:pPr>
        <w:r>
          <w:fldChar w:fldCharType="begin"/>
        </w:r>
        <w:r>
          <w:instrText>PAGE   \* MERGEFORMAT</w:instrText>
        </w:r>
        <w:r>
          <w:fldChar w:fldCharType="separate"/>
        </w:r>
        <w:r w:rsidR="00640DEE" w:rsidRPr="00640DEE">
          <w:rPr>
            <w:noProof/>
            <w:lang w:val="ja-JP"/>
          </w:rPr>
          <w:t>14</w:t>
        </w:r>
        <w:r>
          <w:fldChar w:fldCharType="end"/>
        </w:r>
      </w:p>
    </w:sdtContent>
  </w:sdt>
  <w:p w:rsidR="00506CDF" w:rsidRDefault="00506CD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CDF" w:rsidRDefault="00506CDF" w:rsidP="003C0825">
      <w:r>
        <w:separator/>
      </w:r>
    </w:p>
  </w:footnote>
  <w:footnote w:type="continuationSeparator" w:id="0">
    <w:p w:rsidR="00506CDF" w:rsidRDefault="00506CDF" w:rsidP="003C0825">
      <w:r>
        <w:continuationSeparator/>
      </w:r>
    </w:p>
  </w:footnote>
  <w:footnote w:id="1">
    <w:p w:rsidR="00506CDF" w:rsidRDefault="00506CDF" w:rsidP="006B2D4C">
      <w:pPr>
        <w:pStyle w:val="ae"/>
        <w:ind w:left="210" w:hangingChars="100" w:hanging="210"/>
      </w:pPr>
      <w:r>
        <w:rPr>
          <w:rStyle w:val="af0"/>
        </w:rPr>
        <w:footnoteRef/>
      </w:r>
      <w:r>
        <w:t xml:space="preserve"> </w:t>
      </w:r>
      <w:r>
        <w:rPr>
          <w:rFonts w:hint="eastAsia"/>
        </w:rPr>
        <w:t>内閣官房　新型コロナウイルス感染症対策の基本的方針（</w:t>
      </w:r>
      <w:hyperlink r:id="rId1" w:history="1">
        <w:r w:rsidRPr="00372F7C">
          <w:rPr>
            <w:rStyle w:val="ab"/>
            <w:rFonts w:ascii="Century" w:hAnsi="Century" w:cs="Century"/>
            <w:kern w:val="0"/>
            <w:sz w:val="20"/>
            <w:szCs w:val="21"/>
          </w:rPr>
          <w:t>https://corona.go.jp/news/news_20200411_53.html</w:t>
        </w:r>
      </w:hyperlink>
      <w:r w:rsidRPr="001F30D2">
        <w:rPr>
          <w:rFonts w:ascii="Century" w:hAnsi="Century" w:cs="Century" w:hint="eastAsia"/>
          <w:color w:val="000000" w:themeColor="text1"/>
          <w:kern w:val="0"/>
          <w:sz w:val="20"/>
          <w:szCs w:val="21"/>
        </w:rPr>
        <w:t>）</w:t>
      </w:r>
    </w:p>
  </w:footnote>
  <w:footnote w:id="2">
    <w:p w:rsidR="00506CDF" w:rsidRPr="004D23FB" w:rsidRDefault="00506CDF" w:rsidP="00135C33">
      <w:pPr>
        <w:pStyle w:val="Default"/>
        <w:spacing w:line="280" w:lineRule="exact"/>
        <w:ind w:left="240" w:hangingChars="100" w:hanging="240"/>
      </w:pPr>
      <w:r>
        <w:rPr>
          <w:rStyle w:val="af0"/>
        </w:rPr>
        <w:footnoteRef/>
      </w:r>
      <w:r>
        <w:t xml:space="preserve"> </w:t>
      </w:r>
      <w:r>
        <w:rPr>
          <w:rFonts w:hint="eastAsia"/>
          <w:sz w:val="21"/>
          <w:szCs w:val="21"/>
        </w:rPr>
        <w:t>新型コロナウイルス感染症対策専門家会議「新型コロナウイルス感染症対策の状況分析・提言」（</w:t>
      </w:r>
      <w:hyperlink r:id="rId2" w:history="1">
        <w:r w:rsidRPr="00372F7C">
          <w:rPr>
            <w:rStyle w:val="ab"/>
            <w:rFonts w:ascii="Century" w:hAnsi="Century" w:cs="Century"/>
            <w:sz w:val="21"/>
            <w:szCs w:val="21"/>
          </w:rPr>
          <w:t>https://www.mhlw.go.jp/stf/seisakunitsuite/bunya/0000121431_00093.html</w:t>
        </w:r>
      </w:hyperlink>
      <w:r>
        <w:rPr>
          <w:rFonts w:ascii="Century" w:hAnsi="Century" w:cs="Century" w:hint="eastAsia"/>
          <w:sz w:val="21"/>
          <w:szCs w:val="21"/>
        </w:rPr>
        <w:t>）</w:t>
      </w:r>
      <w:r>
        <w:rPr>
          <w:rFonts w:ascii="Century" w:hAnsi="Century" w:cs="Century"/>
          <w:sz w:val="21"/>
          <w:szCs w:val="21"/>
        </w:rPr>
        <w:t xml:space="preserve"> </w:t>
      </w:r>
    </w:p>
  </w:footnote>
  <w:footnote w:id="3">
    <w:p w:rsidR="00506CDF" w:rsidRPr="000E0131" w:rsidRDefault="00506CDF" w:rsidP="00135C33">
      <w:pPr>
        <w:widowControl/>
        <w:spacing w:line="280" w:lineRule="exact"/>
        <w:jc w:val="left"/>
      </w:pPr>
      <w:r>
        <w:rPr>
          <w:rStyle w:val="af0"/>
        </w:rPr>
        <w:footnoteRef/>
      </w:r>
      <w:r>
        <w:t xml:space="preserve"> </w:t>
      </w:r>
      <w:r w:rsidRPr="00FF507E">
        <w:rPr>
          <w:rFonts w:hint="eastAsia"/>
          <w:szCs w:val="21"/>
        </w:rPr>
        <w:t>日本渡航医学会</w:t>
      </w:r>
      <w:r w:rsidRPr="00FF507E">
        <w:rPr>
          <w:rFonts w:ascii="Century" w:hAnsi="Century" w:cs="Century"/>
          <w:szCs w:val="21"/>
        </w:rPr>
        <w:t>-</w:t>
      </w:r>
      <w:r w:rsidRPr="00FF507E">
        <w:rPr>
          <w:rFonts w:hAnsi="Century" w:hint="eastAsia"/>
          <w:szCs w:val="21"/>
        </w:rPr>
        <w:t>日本産業衛生学会作成「職域のための新型コロナウイルス感染症対策ガイド」等（</w:t>
      </w:r>
      <w:ins w:id="33" w:author="ㅤ" w:date="2020-08-13T10:36:00Z">
        <w:r w:rsidRPr="00133313">
          <w:t>https://www.sanei.or.jp/images/contents/416/COVID-19guide0811koukai.pdf</w:t>
        </w:r>
      </w:ins>
      <w:del w:id="34" w:author="ㅤ" w:date="2020-08-13T10:36:00Z">
        <w:r w:rsidDel="00133313">
          <w:fldChar w:fldCharType="begin"/>
        </w:r>
        <w:r w:rsidDel="00133313">
          <w:delInstrText xml:space="preserve"> HYPERLINK "https://www.sanei.or.jp/images/contents/416/COVID-19guide0511koukai.pdf" </w:delInstrText>
        </w:r>
        <w:r w:rsidDel="00133313">
          <w:fldChar w:fldCharType="separate"/>
        </w:r>
        <w:r w:rsidRPr="00FF507E" w:rsidDel="00133313">
          <w:rPr>
            <w:rStyle w:val="ab"/>
            <w:rFonts w:ascii="Century" w:hAnsi="Century" w:cs="Century"/>
            <w:szCs w:val="21"/>
          </w:rPr>
          <w:delText>https://www.sanei.or.jp/images/contents/416/COVID-19guide0511koukai.pdf</w:delText>
        </w:r>
        <w:r w:rsidDel="00133313">
          <w:rPr>
            <w:rStyle w:val="ab"/>
            <w:rFonts w:ascii="Century" w:hAnsi="Century" w:cs="Century"/>
            <w:szCs w:val="21"/>
          </w:rPr>
          <w:fldChar w:fldCharType="end"/>
        </w:r>
      </w:del>
      <w:r w:rsidRPr="00FF507E">
        <w:rPr>
          <w:rFonts w:hAnsi="Century" w:hint="eastAsia"/>
          <w:szCs w:val="21"/>
        </w:rPr>
        <w:t>）</w:t>
      </w:r>
    </w:p>
  </w:footnote>
  <w:footnote w:id="4">
    <w:p w:rsidR="00506CDF" w:rsidRPr="00135C33" w:rsidRDefault="00506CDF">
      <w:pPr>
        <w:pStyle w:val="ae"/>
        <w:rPr>
          <w:color w:val="000000" w:themeColor="text1"/>
          <w:sz w:val="20"/>
        </w:rPr>
      </w:pPr>
      <w:r w:rsidRPr="00135C33">
        <w:rPr>
          <w:rStyle w:val="af0"/>
          <w:color w:val="000000" w:themeColor="text1"/>
          <w:sz w:val="20"/>
        </w:rPr>
        <w:footnoteRef/>
      </w:r>
      <w:r w:rsidRPr="00135C33">
        <w:rPr>
          <w:color w:val="000000" w:themeColor="text1"/>
          <w:sz w:val="20"/>
        </w:rPr>
        <w:t xml:space="preserve"> </w:t>
      </w:r>
      <w:r w:rsidRPr="00135C33">
        <w:rPr>
          <w:rFonts w:hint="eastAsia"/>
          <w:color w:val="000000" w:themeColor="text1"/>
          <w:sz w:val="20"/>
        </w:rPr>
        <w:t>経済産業省「新型コロナウイルスに有効な界面活性剤及び次亜塩素酸水を公表します（最終回）」</w:t>
      </w:r>
      <w:r w:rsidRPr="00135C33">
        <w:rPr>
          <w:color w:val="000000" w:themeColor="text1"/>
          <w:sz w:val="20"/>
        </w:rPr>
        <w:t>（</w:t>
      </w:r>
      <w:hyperlink r:id="rId3" w:history="1">
        <w:r w:rsidRPr="001F30D2">
          <w:rPr>
            <w:rStyle w:val="ab"/>
            <w:sz w:val="20"/>
          </w:rPr>
          <w:t>https://www.meti.go.jp/press/2020/06/20200626012/20200626012.html</w:t>
        </w:r>
      </w:hyperlink>
      <w:r w:rsidRPr="00135C33">
        <w:rPr>
          <w:color w:val="000000" w:themeColor="text1"/>
          <w:sz w:val="20"/>
        </w:rPr>
        <w:t>）</w:t>
      </w:r>
    </w:p>
    <w:p w:rsidR="00506CDF" w:rsidRPr="00135C33" w:rsidRDefault="00506CDF">
      <w:pPr>
        <w:pStyle w:val="ae"/>
        <w:rPr>
          <w:color w:val="000000" w:themeColor="text1"/>
          <w:sz w:val="6"/>
        </w:rPr>
      </w:pPr>
    </w:p>
  </w:footnote>
  <w:footnote w:id="5">
    <w:p w:rsidR="00506CDF" w:rsidRPr="00135C33" w:rsidRDefault="00506CDF" w:rsidP="00B02044">
      <w:pPr>
        <w:pStyle w:val="ae"/>
        <w:rPr>
          <w:color w:val="000000" w:themeColor="text1"/>
          <w:sz w:val="20"/>
        </w:rPr>
      </w:pPr>
      <w:r w:rsidRPr="00135C33">
        <w:rPr>
          <w:rStyle w:val="af0"/>
          <w:color w:val="000000" w:themeColor="text1"/>
          <w:sz w:val="20"/>
        </w:rPr>
        <w:footnoteRef/>
      </w:r>
      <w:r w:rsidRPr="00135C33">
        <w:rPr>
          <w:color w:val="000000" w:themeColor="text1"/>
          <w:sz w:val="20"/>
        </w:rPr>
        <w:t xml:space="preserve"> </w:t>
      </w:r>
      <w:r w:rsidRPr="00135C33">
        <w:rPr>
          <w:rFonts w:hint="eastAsia"/>
          <w:color w:val="000000" w:themeColor="text1"/>
          <w:sz w:val="20"/>
        </w:rPr>
        <w:t>環境省・厚生労働省リーフレット「令和</w:t>
      </w:r>
      <w:r w:rsidRPr="00135C33">
        <w:rPr>
          <w:rFonts w:hint="eastAsia"/>
          <w:color w:val="000000" w:themeColor="text1"/>
          <w:sz w:val="20"/>
        </w:rPr>
        <w:t xml:space="preserve">2 </w:t>
      </w:r>
      <w:r w:rsidRPr="00135C33">
        <w:rPr>
          <w:rFonts w:hint="eastAsia"/>
          <w:color w:val="000000" w:themeColor="text1"/>
          <w:sz w:val="20"/>
        </w:rPr>
        <w:t>年度の熱中症予防行動」</w:t>
      </w:r>
    </w:p>
    <w:p w:rsidR="00506CDF" w:rsidRPr="00135C33" w:rsidRDefault="00506CDF" w:rsidP="00D9065E">
      <w:pPr>
        <w:pStyle w:val="ae"/>
        <w:ind w:leftChars="100" w:left="210"/>
        <w:rPr>
          <w:color w:val="000000" w:themeColor="text1"/>
          <w:sz w:val="20"/>
        </w:rPr>
      </w:pPr>
      <w:r w:rsidRPr="00135C33">
        <w:rPr>
          <w:color w:val="000000" w:themeColor="text1"/>
          <w:sz w:val="20"/>
        </w:rPr>
        <w:t>(</w:t>
      </w:r>
      <w:hyperlink r:id="rId4" w:history="1">
        <w:r w:rsidRPr="001F30D2">
          <w:rPr>
            <w:rStyle w:val="ab"/>
            <w:sz w:val="20"/>
          </w:rPr>
          <w:t>https://www.wbgt.env.go.jp/pdf/20200526_leaflet.pdf</w:t>
        </w:r>
      </w:hyperlink>
      <w:r w:rsidRPr="00135C33">
        <w:rPr>
          <w:color w:val="000000" w:themeColor="text1"/>
          <w:sz w:val="20"/>
        </w:rPr>
        <w:t>)</w:t>
      </w:r>
    </w:p>
    <w:p w:rsidR="00506CDF" w:rsidRPr="00135C33" w:rsidRDefault="00506CDF" w:rsidP="00B02044">
      <w:pPr>
        <w:pStyle w:val="ae"/>
        <w:ind w:leftChars="50" w:left="105"/>
        <w:rPr>
          <w:color w:val="000000" w:themeColor="text1"/>
          <w:sz w:val="6"/>
        </w:rPr>
      </w:pPr>
    </w:p>
    <w:p w:rsidR="00506CDF" w:rsidRPr="00135C33" w:rsidRDefault="00506CDF" w:rsidP="00D9065E">
      <w:pPr>
        <w:pStyle w:val="ae"/>
        <w:ind w:leftChars="100" w:left="210"/>
        <w:rPr>
          <w:color w:val="000000" w:themeColor="text1"/>
          <w:sz w:val="20"/>
        </w:rPr>
      </w:pPr>
      <w:r w:rsidRPr="00135C33">
        <w:rPr>
          <w:rFonts w:hint="eastAsia"/>
          <w:color w:val="000000" w:themeColor="text1"/>
          <w:sz w:val="20"/>
        </w:rPr>
        <w:t>環境省「令和２年度の熱中症予防行動の留意点について</w:t>
      </w:r>
      <w:r w:rsidRPr="00135C33">
        <w:rPr>
          <w:rFonts w:hint="eastAsia"/>
          <w:color w:val="000000" w:themeColor="text1"/>
          <w:sz w:val="20"/>
        </w:rPr>
        <w:t xml:space="preserve"> </w:t>
      </w:r>
      <w:r w:rsidRPr="00135C33">
        <w:rPr>
          <w:rFonts w:hint="eastAsia"/>
          <w:color w:val="000000" w:themeColor="text1"/>
          <w:sz w:val="20"/>
        </w:rPr>
        <w:t>～「新型コロナウイルスを想定した『新し</w:t>
      </w:r>
    </w:p>
    <w:p w:rsidR="00506CDF" w:rsidRPr="00135C33" w:rsidRDefault="00506CDF" w:rsidP="00D9065E">
      <w:pPr>
        <w:pStyle w:val="ae"/>
        <w:ind w:leftChars="100" w:left="210"/>
        <w:rPr>
          <w:color w:val="000000" w:themeColor="text1"/>
          <w:sz w:val="20"/>
        </w:rPr>
      </w:pPr>
      <w:r w:rsidRPr="00135C33">
        <w:rPr>
          <w:rFonts w:hint="eastAsia"/>
          <w:color w:val="000000" w:themeColor="text1"/>
          <w:sz w:val="20"/>
        </w:rPr>
        <w:t>い生活様式』」における熱中症予防～</w:t>
      </w:r>
    </w:p>
    <w:p w:rsidR="00506CDF" w:rsidRPr="00135C33" w:rsidRDefault="00506CDF" w:rsidP="00D9065E">
      <w:pPr>
        <w:pStyle w:val="ae"/>
        <w:ind w:leftChars="100" w:left="210"/>
        <w:rPr>
          <w:color w:val="000000" w:themeColor="text1"/>
          <w:sz w:val="20"/>
        </w:rPr>
      </w:pPr>
      <w:r w:rsidRPr="00135C33">
        <w:rPr>
          <w:color w:val="000000" w:themeColor="text1"/>
          <w:sz w:val="20"/>
        </w:rPr>
        <w:t>(</w:t>
      </w:r>
      <w:hyperlink r:id="rId5" w:history="1">
        <w:r w:rsidRPr="001F30D2">
          <w:rPr>
            <w:rStyle w:val="ab"/>
            <w:sz w:val="20"/>
          </w:rPr>
          <w:t>https://www.env.go.jp/saigai/novel_coronavirus_2020/heat_illness_prevention_2020.pdf</w:t>
        </w:r>
      </w:hyperlink>
      <w:r w:rsidRPr="00135C33">
        <w:rPr>
          <w:color w:val="000000" w:themeColor="text1"/>
          <w:sz w:val="20"/>
        </w:rPr>
        <w:t>)</w:t>
      </w:r>
    </w:p>
    <w:p w:rsidR="00506CDF" w:rsidRPr="00135C33" w:rsidRDefault="00506CDF" w:rsidP="00B02044">
      <w:pPr>
        <w:pStyle w:val="ae"/>
        <w:ind w:leftChars="50" w:left="105"/>
        <w:rPr>
          <w:color w:val="000000" w:themeColor="text1"/>
          <w:sz w:val="6"/>
        </w:rPr>
      </w:pPr>
    </w:p>
    <w:p w:rsidR="00506CDF" w:rsidRPr="00135C33" w:rsidRDefault="00506CDF" w:rsidP="00D9065E">
      <w:pPr>
        <w:pStyle w:val="ae"/>
        <w:ind w:leftChars="100" w:left="210"/>
        <w:rPr>
          <w:color w:val="000000" w:themeColor="text1"/>
          <w:sz w:val="20"/>
        </w:rPr>
      </w:pPr>
      <w:r w:rsidRPr="00135C33">
        <w:rPr>
          <w:rFonts w:hint="eastAsia"/>
          <w:color w:val="000000" w:themeColor="text1"/>
          <w:sz w:val="20"/>
        </w:rPr>
        <w:t>厚生労働省「「新しい生活様式」における熱中症予防行動のポイント」</w:t>
      </w:r>
    </w:p>
    <w:p w:rsidR="00506CDF" w:rsidRPr="00135C33" w:rsidRDefault="00506CDF" w:rsidP="00D9065E">
      <w:pPr>
        <w:pStyle w:val="ae"/>
        <w:ind w:leftChars="100" w:left="210"/>
        <w:rPr>
          <w:color w:val="000000" w:themeColor="text1"/>
          <w:sz w:val="20"/>
        </w:rPr>
      </w:pPr>
      <w:r w:rsidRPr="00135C33">
        <w:rPr>
          <w:color w:val="000000" w:themeColor="text1"/>
          <w:sz w:val="20"/>
        </w:rPr>
        <w:t>(</w:t>
      </w:r>
      <w:hyperlink r:id="rId6" w:history="1">
        <w:r w:rsidRPr="001F30D2">
          <w:rPr>
            <w:rStyle w:val="ab"/>
            <w:sz w:val="20"/>
          </w:rPr>
          <w:t>https://www.mhlw.go.jp/stf/seisakunitsuite/bunya/0000121431_coronanettyuu.html</w:t>
        </w:r>
      </w:hyperlink>
      <w:r w:rsidRPr="00135C33">
        <w:rPr>
          <w:color w:val="000000" w:themeColor="text1"/>
          <w:sz w:val="20"/>
        </w:rPr>
        <w:t>)</w:t>
      </w:r>
    </w:p>
    <w:p w:rsidR="00506CDF" w:rsidRPr="00135C33" w:rsidRDefault="00506CDF" w:rsidP="00D9065E">
      <w:pPr>
        <w:pStyle w:val="ae"/>
        <w:ind w:leftChars="100" w:left="210"/>
        <w:rPr>
          <w:color w:val="000000" w:themeColor="text1"/>
          <w:sz w:val="6"/>
        </w:rPr>
      </w:pPr>
    </w:p>
  </w:footnote>
  <w:footnote w:id="6">
    <w:p w:rsidR="00506CDF" w:rsidRPr="00135C33" w:rsidRDefault="00506CDF">
      <w:pPr>
        <w:pStyle w:val="ae"/>
        <w:rPr>
          <w:color w:val="000000" w:themeColor="text1"/>
        </w:rPr>
      </w:pPr>
      <w:r w:rsidRPr="00135C33">
        <w:rPr>
          <w:rStyle w:val="af0"/>
          <w:color w:val="000000" w:themeColor="text1"/>
        </w:rPr>
        <w:footnoteRef/>
      </w:r>
      <w:r w:rsidRPr="00135C33">
        <w:rPr>
          <w:color w:val="000000" w:themeColor="text1"/>
        </w:rPr>
        <w:t xml:space="preserve"> </w:t>
      </w:r>
      <w:r w:rsidRPr="00135C33">
        <w:rPr>
          <w:rFonts w:hint="eastAsia"/>
          <w:color w:val="000000" w:themeColor="text1"/>
        </w:rPr>
        <w:t>気象庁「「熱中症警戒アラート（試行）」が始まります」</w:t>
      </w:r>
    </w:p>
    <w:p w:rsidR="00506CDF" w:rsidRPr="00AB552F" w:rsidRDefault="00506CDF" w:rsidP="00AB552F">
      <w:pPr>
        <w:pStyle w:val="ae"/>
        <w:ind w:leftChars="100" w:left="210"/>
        <w:rPr>
          <w:color w:val="FF0000"/>
          <w:sz w:val="20"/>
        </w:rPr>
      </w:pPr>
      <w:r w:rsidRPr="00135C33">
        <w:rPr>
          <w:color w:val="000000" w:themeColor="text1"/>
          <w:sz w:val="20"/>
        </w:rPr>
        <w:t>(</w:t>
      </w:r>
      <w:r w:rsidRPr="001F30D2">
        <w:rPr>
          <w:color w:val="0000FF"/>
          <w:u w:val="single"/>
        </w:rPr>
        <w:t>https://www.jma.go.jp/jma/press/2006/16a/20200616_nettyusyou.html</w:t>
      </w:r>
      <w:r w:rsidRPr="00135C33">
        <w:rPr>
          <w:color w:val="000000" w:themeColor="text1"/>
          <w:sz w:val="20"/>
        </w:rPr>
        <w:t>)</w:t>
      </w:r>
    </w:p>
  </w:footnote>
  <w:footnote w:id="7">
    <w:p w:rsidR="00506CDF" w:rsidRPr="00703F7E" w:rsidRDefault="00506CDF" w:rsidP="00135C33">
      <w:pPr>
        <w:widowControl/>
        <w:spacing w:line="280" w:lineRule="exact"/>
        <w:ind w:left="210" w:hangingChars="100" w:hanging="210"/>
        <w:jc w:val="left"/>
      </w:pPr>
      <w:r>
        <w:rPr>
          <w:rStyle w:val="af0"/>
        </w:rPr>
        <w:footnoteRef/>
      </w:r>
      <w:r>
        <w:t xml:space="preserve"> </w:t>
      </w:r>
      <w:r w:rsidRPr="00FF507E">
        <w:rPr>
          <w:sz w:val="14"/>
          <w:szCs w:val="14"/>
        </w:rPr>
        <w:t xml:space="preserve"> </w:t>
      </w:r>
      <w:r w:rsidRPr="00FF507E">
        <w:rPr>
          <w:rFonts w:ascii="ＭＳ 明朝" w:eastAsia="ＭＳ 明朝" w:cs="ＭＳ 明朝" w:hint="eastAsia"/>
          <w:szCs w:val="21"/>
        </w:rPr>
        <w:t>厚生労働省「テレワークにおける適切な労務管理のためのガイドライン」</w:t>
      </w:r>
      <w:r w:rsidRPr="00FF507E">
        <w:rPr>
          <w:rFonts w:eastAsia="ＭＳ 明朝"/>
          <w:szCs w:val="21"/>
        </w:rPr>
        <w:t>(</w:t>
      </w:r>
      <w:hyperlink r:id="rId7" w:history="1">
        <w:r w:rsidRPr="00BA1746">
          <w:rPr>
            <w:rStyle w:val="ab"/>
            <w:rFonts w:eastAsia="ＭＳ 明朝"/>
            <w:szCs w:val="21"/>
          </w:rPr>
          <w:t>www.mhlw.go.jp/content/000553510.pdf</w:t>
        </w:r>
      </w:hyperlink>
      <w:r w:rsidRPr="00FF507E">
        <w:rPr>
          <w:rFonts w:eastAsia="ＭＳ 明朝"/>
          <w:szCs w:val="21"/>
        </w:rPr>
        <w:t>)</w:t>
      </w:r>
      <w:r w:rsidRPr="00FF507E">
        <w:rPr>
          <w:rFonts w:ascii="ＭＳ 明朝" w:eastAsia="ＭＳ 明朝" w:cs="ＭＳ 明朝" w:hint="eastAsia"/>
          <w:szCs w:val="21"/>
        </w:rPr>
        <w:t>等を参照</w:t>
      </w:r>
    </w:p>
  </w:footnote>
  <w:footnote w:id="8">
    <w:p w:rsidR="00506CDF" w:rsidRPr="00703F7E" w:rsidRDefault="00506CDF" w:rsidP="00133E10">
      <w:pPr>
        <w:widowControl/>
        <w:spacing w:line="320" w:lineRule="exact"/>
        <w:jc w:val="left"/>
      </w:pPr>
      <w:r>
        <w:rPr>
          <w:rStyle w:val="af0"/>
        </w:rPr>
        <w:footnoteRef/>
      </w:r>
      <w:r>
        <w:t xml:space="preserve"> </w:t>
      </w:r>
      <w:hyperlink r:id="rId8" w:history="1">
        <w:r w:rsidRPr="00FF507E">
          <w:rPr>
            <w:rStyle w:val="ab"/>
            <w:szCs w:val="21"/>
          </w:rPr>
          <w:t>https://www.mhlw.go.jp/stf/seisakunitsuite/bunya/0000121431_00116.html</w:t>
        </w:r>
      </w:hyperlink>
    </w:p>
  </w:footnote>
  <w:footnote w:id="9">
    <w:p w:rsidR="00506CDF" w:rsidRPr="00404BB7" w:rsidRDefault="00506CDF" w:rsidP="00404BB7">
      <w:pPr>
        <w:widowControl/>
        <w:spacing w:line="320" w:lineRule="exact"/>
        <w:jc w:val="left"/>
        <w:rPr>
          <w:szCs w:val="21"/>
        </w:rPr>
      </w:pPr>
      <w:r>
        <w:rPr>
          <w:rStyle w:val="af0"/>
        </w:rPr>
        <w:footnoteRef/>
      </w:r>
      <w:r w:rsidRPr="00FF507E">
        <w:rPr>
          <w:sz w:val="14"/>
          <w:szCs w:val="14"/>
        </w:rPr>
        <w:t xml:space="preserve"> </w:t>
      </w:r>
      <w:hyperlink r:id="rId9" w:history="1">
        <w:r w:rsidRPr="00BA1746">
          <w:rPr>
            <w:rStyle w:val="ab"/>
            <w:szCs w:val="21"/>
          </w:rPr>
          <w:t>https://www.mhlw.go.jp/stf/seisakunitsuite/bunya/0000121431_newlifestyle.html</w:t>
        </w:r>
      </w:hyperlink>
    </w:p>
  </w:footnote>
  <w:footnote w:id="10">
    <w:p w:rsidR="00506CDF" w:rsidRPr="00135C33" w:rsidRDefault="00506CDF" w:rsidP="00AF1410">
      <w:pPr>
        <w:pStyle w:val="ae"/>
        <w:ind w:left="105" w:hangingChars="50" w:hanging="105"/>
        <w:rPr>
          <w:rFonts w:ascii="ＭＳ 明朝" w:eastAsia="ＭＳ 明朝" w:cs="ＭＳ 明朝"/>
          <w:color w:val="000000" w:themeColor="text1"/>
          <w:szCs w:val="21"/>
        </w:rPr>
      </w:pPr>
      <w:r w:rsidRPr="00135C33">
        <w:rPr>
          <w:rStyle w:val="af0"/>
          <w:color w:val="000000" w:themeColor="text1"/>
        </w:rPr>
        <w:footnoteRef/>
      </w:r>
      <w:r w:rsidRPr="00135C33">
        <w:rPr>
          <w:color w:val="000000" w:themeColor="text1"/>
        </w:rPr>
        <w:t xml:space="preserve"> </w:t>
      </w:r>
      <w:r w:rsidRPr="00135C33">
        <w:rPr>
          <w:rFonts w:ascii="ＭＳ 明朝" w:eastAsia="ＭＳ 明朝" w:cs="ＭＳ 明朝" w:hint="eastAsia"/>
          <w:color w:val="000000" w:themeColor="text1"/>
          <w:szCs w:val="21"/>
        </w:rPr>
        <w:t>厚生労働省「</w:t>
      </w:r>
      <w:r w:rsidRPr="00135C33">
        <w:rPr>
          <w:rFonts w:hint="eastAsia"/>
          <w:color w:val="000000" w:themeColor="text1"/>
        </w:rPr>
        <w:t>新型コロナウイルス接触確認アプリ（</w:t>
      </w:r>
      <w:r w:rsidRPr="00135C33">
        <w:rPr>
          <w:rFonts w:hint="eastAsia"/>
          <w:color w:val="000000" w:themeColor="text1"/>
        </w:rPr>
        <w:t>COCOA) COVID-19 Contact-Confirming Application</w:t>
      </w:r>
      <w:r w:rsidRPr="00135C33">
        <w:rPr>
          <w:rFonts w:hint="eastAsia"/>
          <w:color w:val="000000" w:themeColor="text1"/>
        </w:rPr>
        <w:t>」</w:t>
      </w:r>
    </w:p>
    <w:p w:rsidR="00506CDF" w:rsidRPr="00AF1410" w:rsidRDefault="00506CDF" w:rsidP="00AF1410">
      <w:pPr>
        <w:pStyle w:val="ae"/>
        <w:ind w:firstLineChars="50" w:firstLine="105"/>
      </w:pPr>
      <w:r w:rsidRPr="00135C33">
        <w:rPr>
          <w:rFonts w:eastAsia="ＭＳ 明朝"/>
          <w:color w:val="000000" w:themeColor="text1"/>
          <w:szCs w:val="21"/>
        </w:rPr>
        <w:t>(</w:t>
      </w:r>
      <w:r w:rsidRPr="001F30D2">
        <w:rPr>
          <w:color w:val="0000FF"/>
          <w:u w:val="single"/>
        </w:rPr>
        <w:t>https://www.mhlw.go.jp/stf/seisakunitsuite/bunya/cocoa_00138.html</w:t>
      </w:r>
      <w:r w:rsidRPr="00135C33">
        <w:rPr>
          <w:color w:val="000000" w:themeColor="text1"/>
        </w:rPr>
        <w:t>)</w:t>
      </w:r>
    </w:p>
  </w:footnote>
  <w:footnote w:id="11">
    <w:p w:rsidR="00506CDF" w:rsidRDefault="00506CDF">
      <w:pPr>
        <w:pStyle w:val="ae"/>
      </w:pPr>
      <w:r>
        <w:rPr>
          <w:rStyle w:val="af0"/>
        </w:rPr>
        <w:footnoteRef/>
      </w:r>
      <w:r>
        <w:t xml:space="preserve"> </w:t>
      </w:r>
      <w:r>
        <w:rPr>
          <w:rFonts w:hint="eastAsia"/>
          <w:szCs w:val="21"/>
        </w:rPr>
        <w:t>個人情報保護委員会「新型コロナウイルス感染症の感染拡大防止を目的とした個人データの取扱いについて」（</w:t>
      </w:r>
      <w:hyperlink r:id="rId10" w:history="1">
        <w:r w:rsidRPr="00BA1746">
          <w:rPr>
            <w:rStyle w:val="ab"/>
            <w:rFonts w:ascii="Century" w:hAnsi="Century" w:cs="Century"/>
            <w:szCs w:val="21"/>
          </w:rPr>
          <w:t>https://www.ppc.go.jp/news/careful_information/covid-19/</w:t>
        </w:r>
      </w:hyperlink>
      <w:r>
        <w:rPr>
          <w:rFonts w:hAnsi="Century" w:hint="eastAsia"/>
          <w:szCs w:val="21"/>
        </w:rPr>
        <w:t>）などを参照。</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6CDF" w:rsidRDefault="00506CDF" w:rsidP="00A930BE">
    <w:pPr>
      <w:pStyle w:val="a3"/>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60D07"/>
    <w:multiLevelType w:val="hybridMultilevel"/>
    <w:tmpl w:val="5A9EF002"/>
    <w:lvl w:ilvl="0" w:tplc="9990CE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AB67C47"/>
    <w:multiLevelType w:val="hybridMultilevel"/>
    <w:tmpl w:val="246A384E"/>
    <w:lvl w:ilvl="0" w:tplc="425AEE9C">
      <w:start w:val="1"/>
      <w:numFmt w:val="bullet"/>
      <w:lvlText w:val="・"/>
      <w:lvlJc w:val="left"/>
      <w:pPr>
        <w:ind w:left="78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1CDC4FEB"/>
    <w:multiLevelType w:val="hybridMultilevel"/>
    <w:tmpl w:val="5264538C"/>
    <w:lvl w:ilvl="0" w:tplc="EBBC538C">
      <w:numFmt w:val="bullet"/>
      <w:lvlText w:val="・"/>
      <w:lvlJc w:val="left"/>
      <w:pPr>
        <w:ind w:left="1340" w:hanging="1130"/>
      </w:pPr>
      <w:rPr>
        <w:rFonts w:asciiTheme="minorEastAsia" w:eastAsiaTheme="minorEastAsia" w:hAnsiTheme="minorEastAsia" w:cstheme="minorBidi"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C4333C9"/>
    <w:multiLevelType w:val="hybridMultilevel"/>
    <w:tmpl w:val="AB882742"/>
    <w:lvl w:ilvl="0" w:tplc="EBBC538C">
      <w:numFmt w:val="bullet"/>
      <w:lvlText w:val="・"/>
      <w:lvlJc w:val="left"/>
      <w:pPr>
        <w:ind w:left="705" w:hanging="420"/>
      </w:pPr>
      <w:rPr>
        <w:rFonts w:asciiTheme="minorEastAsia" w:eastAsiaTheme="minorEastAsia" w:hAnsiTheme="minorEastAsia" w:cstheme="minorBidi" w:hint="default"/>
        <w:lang w:val="en-US"/>
      </w:rPr>
    </w:lvl>
    <w:lvl w:ilvl="1" w:tplc="0409000B" w:tentative="1">
      <w:start w:val="1"/>
      <w:numFmt w:val="bullet"/>
      <w:lvlText w:val=""/>
      <w:lvlJc w:val="left"/>
      <w:pPr>
        <w:ind w:left="1125" w:hanging="420"/>
      </w:pPr>
      <w:rPr>
        <w:rFonts w:ascii="Wingdings" w:hAnsi="Wingdings" w:hint="default"/>
      </w:rPr>
    </w:lvl>
    <w:lvl w:ilvl="2" w:tplc="0409000D" w:tentative="1">
      <w:start w:val="1"/>
      <w:numFmt w:val="bullet"/>
      <w:lvlText w:val=""/>
      <w:lvlJc w:val="left"/>
      <w:pPr>
        <w:ind w:left="1545" w:hanging="420"/>
      </w:pPr>
      <w:rPr>
        <w:rFonts w:ascii="Wingdings" w:hAnsi="Wingdings" w:hint="default"/>
      </w:rPr>
    </w:lvl>
    <w:lvl w:ilvl="3" w:tplc="04090001" w:tentative="1">
      <w:start w:val="1"/>
      <w:numFmt w:val="bullet"/>
      <w:lvlText w:val=""/>
      <w:lvlJc w:val="left"/>
      <w:pPr>
        <w:ind w:left="1965" w:hanging="420"/>
      </w:pPr>
      <w:rPr>
        <w:rFonts w:ascii="Wingdings" w:hAnsi="Wingdings" w:hint="default"/>
      </w:rPr>
    </w:lvl>
    <w:lvl w:ilvl="4" w:tplc="0409000B" w:tentative="1">
      <w:start w:val="1"/>
      <w:numFmt w:val="bullet"/>
      <w:lvlText w:val=""/>
      <w:lvlJc w:val="left"/>
      <w:pPr>
        <w:ind w:left="2385" w:hanging="420"/>
      </w:pPr>
      <w:rPr>
        <w:rFonts w:ascii="Wingdings" w:hAnsi="Wingdings" w:hint="default"/>
      </w:rPr>
    </w:lvl>
    <w:lvl w:ilvl="5" w:tplc="0409000D" w:tentative="1">
      <w:start w:val="1"/>
      <w:numFmt w:val="bullet"/>
      <w:lvlText w:val=""/>
      <w:lvlJc w:val="left"/>
      <w:pPr>
        <w:ind w:left="2805" w:hanging="420"/>
      </w:pPr>
      <w:rPr>
        <w:rFonts w:ascii="Wingdings" w:hAnsi="Wingdings" w:hint="default"/>
      </w:rPr>
    </w:lvl>
    <w:lvl w:ilvl="6" w:tplc="04090001" w:tentative="1">
      <w:start w:val="1"/>
      <w:numFmt w:val="bullet"/>
      <w:lvlText w:val=""/>
      <w:lvlJc w:val="left"/>
      <w:pPr>
        <w:ind w:left="3225" w:hanging="420"/>
      </w:pPr>
      <w:rPr>
        <w:rFonts w:ascii="Wingdings" w:hAnsi="Wingdings" w:hint="default"/>
      </w:rPr>
    </w:lvl>
    <w:lvl w:ilvl="7" w:tplc="0409000B" w:tentative="1">
      <w:start w:val="1"/>
      <w:numFmt w:val="bullet"/>
      <w:lvlText w:val=""/>
      <w:lvlJc w:val="left"/>
      <w:pPr>
        <w:ind w:left="3645" w:hanging="420"/>
      </w:pPr>
      <w:rPr>
        <w:rFonts w:ascii="Wingdings" w:hAnsi="Wingdings" w:hint="default"/>
      </w:rPr>
    </w:lvl>
    <w:lvl w:ilvl="8" w:tplc="0409000D" w:tentative="1">
      <w:start w:val="1"/>
      <w:numFmt w:val="bullet"/>
      <w:lvlText w:val=""/>
      <w:lvlJc w:val="left"/>
      <w:pPr>
        <w:ind w:left="4065" w:hanging="420"/>
      </w:pPr>
      <w:rPr>
        <w:rFonts w:ascii="Wingdings" w:hAnsi="Wingdings" w:hint="default"/>
      </w:rPr>
    </w:lvl>
  </w:abstractNum>
  <w:abstractNum w:abstractNumId="4" w15:restartNumberingAfterBreak="0">
    <w:nsid w:val="2E3D16A9"/>
    <w:multiLevelType w:val="hybridMultilevel"/>
    <w:tmpl w:val="C8748762"/>
    <w:lvl w:ilvl="0" w:tplc="356612A6">
      <w:numFmt w:val="bullet"/>
      <w:lvlText w:val="・"/>
      <w:lvlJc w:val="left"/>
      <w:pPr>
        <w:ind w:left="1340" w:hanging="1130"/>
      </w:pPr>
      <w:rPr>
        <w:rFonts w:asciiTheme="minorEastAsia" w:eastAsiaTheme="minorEastAsia" w:hAnsiTheme="minorEastAsia" w:cstheme="minorBidi"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33F150FE"/>
    <w:multiLevelType w:val="hybridMultilevel"/>
    <w:tmpl w:val="23DAE846"/>
    <w:lvl w:ilvl="0" w:tplc="3174A28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D6E6131"/>
    <w:multiLevelType w:val="hybridMultilevel"/>
    <w:tmpl w:val="A6101DC2"/>
    <w:lvl w:ilvl="0" w:tplc="8F4A7824">
      <w:numFmt w:val="bullet"/>
      <w:lvlText w:val="・"/>
      <w:lvlJc w:val="left"/>
      <w:pPr>
        <w:ind w:left="1690" w:hanging="1130"/>
      </w:pPr>
      <w:rPr>
        <w:rFonts w:asciiTheme="minorEastAsia" w:eastAsiaTheme="minorEastAsia" w:hAnsiTheme="minorEastAsia" w:cstheme="minorBidi" w:hint="default"/>
        <w:lang w:val="en-US"/>
      </w:rPr>
    </w:lvl>
    <w:lvl w:ilvl="1" w:tplc="0409000B" w:tentative="1">
      <w:start w:val="1"/>
      <w:numFmt w:val="bullet"/>
      <w:lvlText w:val=""/>
      <w:lvlJc w:val="left"/>
      <w:pPr>
        <w:ind w:left="980" w:hanging="420"/>
      </w:pPr>
      <w:rPr>
        <w:rFonts w:ascii="Wingdings" w:hAnsi="Wingdings" w:hint="default"/>
      </w:rPr>
    </w:lvl>
    <w:lvl w:ilvl="2" w:tplc="0409000D" w:tentative="1">
      <w:start w:val="1"/>
      <w:numFmt w:val="bullet"/>
      <w:lvlText w:val=""/>
      <w:lvlJc w:val="left"/>
      <w:pPr>
        <w:ind w:left="1400" w:hanging="420"/>
      </w:pPr>
      <w:rPr>
        <w:rFonts w:ascii="Wingdings" w:hAnsi="Wingdings" w:hint="default"/>
      </w:rPr>
    </w:lvl>
    <w:lvl w:ilvl="3" w:tplc="04090001" w:tentative="1">
      <w:start w:val="1"/>
      <w:numFmt w:val="bullet"/>
      <w:lvlText w:val=""/>
      <w:lvlJc w:val="left"/>
      <w:pPr>
        <w:ind w:left="1820" w:hanging="420"/>
      </w:pPr>
      <w:rPr>
        <w:rFonts w:ascii="Wingdings" w:hAnsi="Wingdings" w:hint="default"/>
      </w:rPr>
    </w:lvl>
    <w:lvl w:ilvl="4" w:tplc="0409000B" w:tentative="1">
      <w:start w:val="1"/>
      <w:numFmt w:val="bullet"/>
      <w:lvlText w:val=""/>
      <w:lvlJc w:val="left"/>
      <w:pPr>
        <w:ind w:left="2240" w:hanging="420"/>
      </w:pPr>
      <w:rPr>
        <w:rFonts w:ascii="Wingdings" w:hAnsi="Wingdings" w:hint="default"/>
      </w:rPr>
    </w:lvl>
    <w:lvl w:ilvl="5" w:tplc="0409000D" w:tentative="1">
      <w:start w:val="1"/>
      <w:numFmt w:val="bullet"/>
      <w:lvlText w:val=""/>
      <w:lvlJc w:val="left"/>
      <w:pPr>
        <w:ind w:left="2660" w:hanging="420"/>
      </w:pPr>
      <w:rPr>
        <w:rFonts w:ascii="Wingdings" w:hAnsi="Wingdings" w:hint="default"/>
      </w:rPr>
    </w:lvl>
    <w:lvl w:ilvl="6" w:tplc="04090001" w:tentative="1">
      <w:start w:val="1"/>
      <w:numFmt w:val="bullet"/>
      <w:lvlText w:val=""/>
      <w:lvlJc w:val="left"/>
      <w:pPr>
        <w:ind w:left="3080" w:hanging="420"/>
      </w:pPr>
      <w:rPr>
        <w:rFonts w:ascii="Wingdings" w:hAnsi="Wingdings" w:hint="default"/>
      </w:rPr>
    </w:lvl>
    <w:lvl w:ilvl="7" w:tplc="0409000B" w:tentative="1">
      <w:start w:val="1"/>
      <w:numFmt w:val="bullet"/>
      <w:lvlText w:val=""/>
      <w:lvlJc w:val="left"/>
      <w:pPr>
        <w:ind w:left="3500" w:hanging="420"/>
      </w:pPr>
      <w:rPr>
        <w:rFonts w:ascii="Wingdings" w:hAnsi="Wingdings" w:hint="default"/>
      </w:rPr>
    </w:lvl>
    <w:lvl w:ilvl="8" w:tplc="0409000D" w:tentative="1">
      <w:start w:val="1"/>
      <w:numFmt w:val="bullet"/>
      <w:lvlText w:val=""/>
      <w:lvlJc w:val="left"/>
      <w:pPr>
        <w:ind w:left="3920" w:hanging="420"/>
      </w:pPr>
      <w:rPr>
        <w:rFonts w:ascii="Wingdings" w:hAnsi="Wingdings" w:hint="default"/>
      </w:rPr>
    </w:lvl>
  </w:abstractNum>
  <w:abstractNum w:abstractNumId="7" w15:restartNumberingAfterBreak="0">
    <w:nsid w:val="47F37C6B"/>
    <w:multiLevelType w:val="hybridMultilevel"/>
    <w:tmpl w:val="7602A0F4"/>
    <w:lvl w:ilvl="0" w:tplc="425AEE9C">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490451A8"/>
    <w:multiLevelType w:val="hybridMultilevel"/>
    <w:tmpl w:val="CA54AAEE"/>
    <w:lvl w:ilvl="0" w:tplc="EBBC538C">
      <w:numFmt w:val="bullet"/>
      <w:lvlText w:val="・"/>
      <w:lvlJc w:val="left"/>
      <w:pPr>
        <w:ind w:left="1491" w:hanging="1130"/>
      </w:pPr>
      <w:rPr>
        <w:rFonts w:asciiTheme="minorEastAsia" w:eastAsiaTheme="minorEastAsia" w:hAnsiTheme="minorEastAsia" w:cstheme="minorBidi" w:hint="default"/>
        <w:lang w:val="en-US"/>
      </w:rPr>
    </w:lvl>
    <w:lvl w:ilvl="1" w:tplc="0409000B" w:tentative="1">
      <w:start w:val="1"/>
      <w:numFmt w:val="bullet"/>
      <w:lvlText w:val=""/>
      <w:lvlJc w:val="left"/>
      <w:pPr>
        <w:ind w:left="991" w:hanging="420"/>
      </w:pPr>
      <w:rPr>
        <w:rFonts w:ascii="Wingdings" w:hAnsi="Wingdings" w:hint="default"/>
      </w:rPr>
    </w:lvl>
    <w:lvl w:ilvl="2" w:tplc="0409000D" w:tentative="1">
      <w:start w:val="1"/>
      <w:numFmt w:val="bullet"/>
      <w:lvlText w:val=""/>
      <w:lvlJc w:val="left"/>
      <w:pPr>
        <w:ind w:left="1411" w:hanging="420"/>
      </w:pPr>
      <w:rPr>
        <w:rFonts w:ascii="Wingdings" w:hAnsi="Wingdings" w:hint="default"/>
      </w:rPr>
    </w:lvl>
    <w:lvl w:ilvl="3" w:tplc="04090001" w:tentative="1">
      <w:start w:val="1"/>
      <w:numFmt w:val="bullet"/>
      <w:lvlText w:val=""/>
      <w:lvlJc w:val="left"/>
      <w:pPr>
        <w:ind w:left="1831" w:hanging="420"/>
      </w:pPr>
      <w:rPr>
        <w:rFonts w:ascii="Wingdings" w:hAnsi="Wingdings" w:hint="default"/>
      </w:rPr>
    </w:lvl>
    <w:lvl w:ilvl="4" w:tplc="0409000B" w:tentative="1">
      <w:start w:val="1"/>
      <w:numFmt w:val="bullet"/>
      <w:lvlText w:val=""/>
      <w:lvlJc w:val="left"/>
      <w:pPr>
        <w:ind w:left="2251" w:hanging="420"/>
      </w:pPr>
      <w:rPr>
        <w:rFonts w:ascii="Wingdings" w:hAnsi="Wingdings" w:hint="default"/>
      </w:rPr>
    </w:lvl>
    <w:lvl w:ilvl="5" w:tplc="0409000D" w:tentative="1">
      <w:start w:val="1"/>
      <w:numFmt w:val="bullet"/>
      <w:lvlText w:val=""/>
      <w:lvlJc w:val="left"/>
      <w:pPr>
        <w:ind w:left="2671" w:hanging="420"/>
      </w:pPr>
      <w:rPr>
        <w:rFonts w:ascii="Wingdings" w:hAnsi="Wingdings" w:hint="default"/>
      </w:rPr>
    </w:lvl>
    <w:lvl w:ilvl="6" w:tplc="04090001" w:tentative="1">
      <w:start w:val="1"/>
      <w:numFmt w:val="bullet"/>
      <w:lvlText w:val=""/>
      <w:lvlJc w:val="left"/>
      <w:pPr>
        <w:ind w:left="3091" w:hanging="420"/>
      </w:pPr>
      <w:rPr>
        <w:rFonts w:ascii="Wingdings" w:hAnsi="Wingdings" w:hint="default"/>
      </w:rPr>
    </w:lvl>
    <w:lvl w:ilvl="7" w:tplc="0409000B" w:tentative="1">
      <w:start w:val="1"/>
      <w:numFmt w:val="bullet"/>
      <w:lvlText w:val=""/>
      <w:lvlJc w:val="left"/>
      <w:pPr>
        <w:ind w:left="3511" w:hanging="420"/>
      </w:pPr>
      <w:rPr>
        <w:rFonts w:ascii="Wingdings" w:hAnsi="Wingdings" w:hint="default"/>
      </w:rPr>
    </w:lvl>
    <w:lvl w:ilvl="8" w:tplc="0409000D" w:tentative="1">
      <w:start w:val="1"/>
      <w:numFmt w:val="bullet"/>
      <w:lvlText w:val=""/>
      <w:lvlJc w:val="left"/>
      <w:pPr>
        <w:ind w:left="3931" w:hanging="420"/>
      </w:pPr>
      <w:rPr>
        <w:rFonts w:ascii="Wingdings" w:hAnsi="Wingdings" w:hint="default"/>
      </w:rPr>
    </w:lvl>
  </w:abstractNum>
  <w:abstractNum w:abstractNumId="9" w15:restartNumberingAfterBreak="0">
    <w:nsid w:val="4D1F740F"/>
    <w:multiLevelType w:val="hybridMultilevel"/>
    <w:tmpl w:val="74043BD0"/>
    <w:lvl w:ilvl="0" w:tplc="EBBC538C">
      <w:numFmt w:val="bullet"/>
      <w:lvlText w:val="・"/>
      <w:lvlJc w:val="left"/>
      <w:pPr>
        <w:ind w:left="1340" w:hanging="1130"/>
      </w:pPr>
      <w:rPr>
        <w:rFonts w:asciiTheme="minorEastAsia" w:eastAsiaTheme="minorEastAsia" w:hAnsiTheme="minorEastAsia" w:cstheme="minorBidi"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67725DDA"/>
    <w:multiLevelType w:val="hybridMultilevel"/>
    <w:tmpl w:val="33606488"/>
    <w:lvl w:ilvl="0" w:tplc="29BEDF38">
      <w:numFmt w:val="bullet"/>
      <w:lvlText w:val="・"/>
      <w:lvlJc w:val="left"/>
      <w:pPr>
        <w:ind w:left="8644" w:hanging="1130"/>
      </w:pPr>
      <w:rPr>
        <w:rFonts w:asciiTheme="minorEastAsia" w:eastAsiaTheme="minorEastAsia" w:hAnsiTheme="minorEastAsia" w:cstheme="minorBidi"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55E70C8"/>
    <w:multiLevelType w:val="hybridMultilevel"/>
    <w:tmpl w:val="1130D672"/>
    <w:lvl w:ilvl="0" w:tplc="8F4A7824">
      <w:numFmt w:val="bullet"/>
      <w:lvlText w:val="・"/>
      <w:lvlJc w:val="left"/>
      <w:pPr>
        <w:ind w:left="1130" w:hanging="1130"/>
      </w:pPr>
      <w:rPr>
        <w:rFonts w:asciiTheme="minorEastAsia" w:eastAsiaTheme="minorEastAsia" w:hAnsiTheme="minorEastAsia" w:cstheme="minorBidi" w:hint="default"/>
        <w:lang w:val="en-US"/>
      </w:rPr>
    </w:lvl>
    <w:lvl w:ilvl="1" w:tplc="0409000B">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75B919E9"/>
    <w:multiLevelType w:val="hybridMultilevel"/>
    <w:tmpl w:val="63D0B4CE"/>
    <w:lvl w:ilvl="0" w:tplc="EBBC538C">
      <w:numFmt w:val="bullet"/>
      <w:lvlText w:val="・"/>
      <w:lvlJc w:val="left"/>
      <w:pPr>
        <w:ind w:left="420" w:hanging="420"/>
      </w:pPr>
      <w:rPr>
        <w:rFonts w:asciiTheme="minorEastAsia" w:eastAsiaTheme="minorEastAsia" w:hAnsiTheme="minorEastAsia" w:cstheme="minorBidi" w:hint="default"/>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A08631C"/>
    <w:multiLevelType w:val="hybridMultilevel"/>
    <w:tmpl w:val="F3128BF8"/>
    <w:lvl w:ilvl="0" w:tplc="5E16DA00">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7DC12994"/>
    <w:multiLevelType w:val="hybridMultilevel"/>
    <w:tmpl w:val="AFE0A730"/>
    <w:lvl w:ilvl="0" w:tplc="475A9AB2">
      <w:numFmt w:val="bullet"/>
      <w:lvlText w:val="・"/>
      <w:lvlJc w:val="left"/>
      <w:pPr>
        <w:ind w:left="1556" w:hanging="1130"/>
      </w:pPr>
      <w:rPr>
        <w:rFonts w:asciiTheme="minorEastAsia" w:eastAsiaTheme="minorEastAsia" w:hAnsiTheme="minorEastAsia" w:cstheme="minorBidi" w:hint="default"/>
        <w:lang w:val="en-US"/>
      </w:rPr>
    </w:lvl>
    <w:lvl w:ilvl="1" w:tplc="0409000B" w:tentative="1">
      <w:start w:val="1"/>
      <w:numFmt w:val="bullet"/>
      <w:lvlText w:val=""/>
      <w:lvlJc w:val="left"/>
      <w:pPr>
        <w:ind w:left="8853" w:hanging="420"/>
      </w:pPr>
      <w:rPr>
        <w:rFonts w:ascii="Wingdings" w:hAnsi="Wingdings" w:hint="default"/>
      </w:rPr>
    </w:lvl>
    <w:lvl w:ilvl="2" w:tplc="0409000D" w:tentative="1">
      <w:start w:val="1"/>
      <w:numFmt w:val="bullet"/>
      <w:lvlText w:val=""/>
      <w:lvlJc w:val="left"/>
      <w:pPr>
        <w:ind w:left="9273" w:hanging="420"/>
      </w:pPr>
      <w:rPr>
        <w:rFonts w:ascii="Wingdings" w:hAnsi="Wingdings" w:hint="default"/>
      </w:rPr>
    </w:lvl>
    <w:lvl w:ilvl="3" w:tplc="04090001" w:tentative="1">
      <w:start w:val="1"/>
      <w:numFmt w:val="bullet"/>
      <w:lvlText w:val=""/>
      <w:lvlJc w:val="left"/>
      <w:pPr>
        <w:ind w:left="9693" w:hanging="420"/>
      </w:pPr>
      <w:rPr>
        <w:rFonts w:ascii="Wingdings" w:hAnsi="Wingdings" w:hint="default"/>
      </w:rPr>
    </w:lvl>
    <w:lvl w:ilvl="4" w:tplc="0409000B" w:tentative="1">
      <w:start w:val="1"/>
      <w:numFmt w:val="bullet"/>
      <w:lvlText w:val=""/>
      <w:lvlJc w:val="left"/>
      <w:pPr>
        <w:ind w:left="10113" w:hanging="420"/>
      </w:pPr>
      <w:rPr>
        <w:rFonts w:ascii="Wingdings" w:hAnsi="Wingdings" w:hint="default"/>
      </w:rPr>
    </w:lvl>
    <w:lvl w:ilvl="5" w:tplc="0409000D" w:tentative="1">
      <w:start w:val="1"/>
      <w:numFmt w:val="bullet"/>
      <w:lvlText w:val=""/>
      <w:lvlJc w:val="left"/>
      <w:pPr>
        <w:ind w:left="10533" w:hanging="420"/>
      </w:pPr>
      <w:rPr>
        <w:rFonts w:ascii="Wingdings" w:hAnsi="Wingdings" w:hint="default"/>
      </w:rPr>
    </w:lvl>
    <w:lvl w:ilvl="6" w:tplc="04090001" w:tentative="1">
      <w:start w:val="1"/>
      <w:numFmt w:val="bullet"/>
      <w:lvlText w:val=""/>
      <w:lvlJc w:val="left"/>
      <w:pPr>
        <w:ind w:left="10953" w:hanging="420"/>
      </w:pPr>
      <w:rPr>
        <w:rFonts w:ascii="Wingdings" w:hAnsi="Wingdings" w:hint="default"/>
      </w:rPr>
    </w:lvl>
    <w:lvl w:ilvl="7" w:tplc="0409000B" w:tentative="1">
      <w:start w:val="1"/>
      <w:numFmt w:val="bullet"/>
      <w:lvlText w:val=""/>
      <w:lvlJc w:val="left"/>
      <w:pPr>
        <w:ind w:left="11373" w:hanging="420"/>
      </w:pPr>
      <w:rPr>
        <w:rFonts w:ascii="Wingdings" w:hAnsi="Wingdings" w:hint="default"/>
      </w:rPr>
    </w:lvl>
    <w:lvl w:ilvl="8" w:tplc="0409000D" w:tentative="1">
      <w:start w:val="1"/>
      <w:numFmt w:val="bullet"/>
      <w:lvlText w:val=""/>
      <w:lvlJc w:val="left"/>
      <w:pPr>
        <w:ind w:left="11793" w:hanging="420"/>
      </w:pPr>
      <w:rPr>
        <w:rFonts w:ascii="Wingdings" w:hAnsi="Wingdings" w:hint="default"/>
      </w:rPr>
    </w:lvl>
  </w:abstractNum>
  <w:num w:numId="1">
    <w:abstractNumId w:val="5"/>
  </w:num>
  <w:num w:numId="2">
    <w:abstractNumId w:val="0"/>
  </w:num>
  <w:num w:numId="3">
    <w:abstractNumId w:val="13"/>
  </w:num>
  <w:num w:numId="4">
    <w:abstractNumId w:val="7"/>
  </w:num>
  <w:num w:numId="5">
    <w:abstractNumId w:val="1"/>
  </w:num>
  <w:num w:numId="6">
    <w:abstractNumId w:val="4"/>
  </w:num>
  <w:num w:numId="7">
    <w:abstractNumId w:val="10"/>
  </w:num>
  <w:num w:numId="8">
    <w:abstractNumId w:val="11"/>
  </w:num>
  <w:num w:numId="9">
    <w:abstractNumId w:val="6"/>
  </w:num>
  <w:num w:numId="10">
    <w:abstractNumId w:val="9"/>
  </w:num>
  <w:num w:numId="11">
    <w:abstractNumId w:val="14"/>
  </w:num>
  <w:num w:numId="12">
    <w:abstractNumId w:val="2"/>
  </w:num>
  <w:num w:numId="13">
    <w:abstractNumId w:val="8"/>
  </w:num>
  <w:num w:numId="14">
    <w:abstractNumId w:val="12"/>
  </w:num>
  <w:num w:numId="1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ㅤ">
    <w15:presenceInfo w15:providerId="None" w15:userId="ㅤ"/>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dirty"/>
  <w:mailMerge>
    <w:mainDocumentType w:val="formLetters"/>
    <w:dataType w:val="textFile"/>
    <w:activeRecord w:val="-1"/>
  </w:mailMerge>
  <w:trackRevisions/>
  <w:defaultTabStop w:val="840"/>
  <w:drawingGridHorizontalSpacing w:val="105"/>
  <w:displayHorizontalDrawingGridEvery w:val="0"/>
  <w:displayVerticalDrawingGridEvery w:val="2"/>
  <w:characterSpacingControl w:val="compressPunctuation"/>
  <w:hdrShapeDefaults>
    <o:shapedefaults v:ext="edit" spidmax="100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C0A"/>
    <w:rsid w:val="000061F2"/>
    <w:rsid w:val="00006FD6"/>
    <w:rsid w:val="00011AE7"/>
    <w:rsid w:val="0003563E"/>
    <w:rsid w:val="00053251"/>
    <w:rsid w:val="0006371A"/>
    <w:rsid w:val="000714D7"/>
    <w:rsid w:val="0007396D"/>
    <w:rsid w:val="0007508C"/>
    <w:rsid w:val="0007629F"/>
    <w:rsid w:val="000762ED"/>
    <w:rsid w:val="000800FA"/>
    <w:rsid w:val="000856C2"/>
    <w:rsid w:val="000903BD"/>
    <w:rsid w:val="000A4D83"/>
    <w:rsid w:val="000A4FC8"/>
    <w:rsid w:val="000B665E"/>
    <w:rsid w:val="000D5CBB"/>
    <w:rsid w:val="000D6E61"/>
    <w:rsid w:val="000E0131"/>
    <w:rsid w:val="000E4BEF"/>
    <w:rsid w:val="000E65D4"/>
    <w:rsid w:val="000F5871"/>
    <w:rsid w:val="000F79D6"/>
    <w:rsid w:val="00106275"/>
    <w:rsid w:val="00110596"/>
    <w:rsid w:val="00114D34"/>
    <w:rsid w:val="00114D90"/>
    <w:rsid w:val="00117FBB"/>
    <w:rsid w:val="00120AD4"/>
    <w:rsid w:val="0012120D"/>
    <w:rsid w:val="001218C6"/>
    <w:rsid w:val="00122F7E"/>
    <w:rsid w:val="0012512D"/>
    <w:rsid w:val="0012704F"/>
    <w:rsid w:val="001270B0"/>
    <w:rsid w:val="001328DE"/>
    <w:rsid w:val="00133313"/>
    <w:rsid w:val="00133E10"/>
    <w:rsid w:val="00135C33"/>
    <w:rsid w:val="0015080B"/>
    <w:rsid w:val="00155B06"/>
    <w:rsid w:val="00161A55"/>
    <w:rsid w:val="0018794C"/>
    <w:rsid w:val="00192C78"/>
    <w:rsid w:val="001950D4"/>
    <w:rsid w:val="001A356D"/>
    <w:rsid w:val="001C5CBD"/>
    <w:rsid w:val="001E7785"/>
    <w:rsid w:val="001F229C"/>
    <w:rsid w:val="001F30D2"/>
    <w:rsid w:val="00202CB9"/>
    <w:rsid w:val="002061B7"/>
    <w:rsid w:val="00210864"/>
    <w:rsid w:val="00213548"/>
    <w:rsid w:val="00224BE5"/>
    <w:rsid w:val="002259BB"/>
    <w:rsid w:val="00234E6F"/>
    <w:rsid w:val="002374CA"/>
    <w:rsid w:val="00251611"/>
    <w:rsid w:val="00251CB0"/>
    <w:rsid w:val="00260BB5"/>
    <w:rsid w:val="0026329E"/>
    <w:rsid w:val="002772A8"/>
    <w:rsid w:val="002773B1"/>
    <w:rsid w:val="002773DB"/>
    <w:rsid w:val="00281302"/>
    <w:rsid w:val="0028228E"/>
    <w:rsid w:val="002868ED"/>
    <w:rsid w:val="002874BF"/>
    <w:rsid w:val="00295114"/>
    <w:rsid w:val="002B0E5C"/>
    <w:rsid w:val="002B372E"/>
    <w:rsid w:val="002B3920"/>
    <w:rsid w:val="002C445B"/>
    <w:rsid w:val="002D3B42"/>
    <w:rsid w:val="002E17F3"/>
    <w:rsid w:val="002E6F42"/>
    <w:rsid w:val="002E7645"/>
    <w:rsid w:val="002F2744"/>
    <w:rsid w:val="002F36BD"/>
    <w:rsid w:val="002F3809"/>
    <w:rsid w:val="002F5D30"/>
    <w:rsid w:val="00300736"/>
    <w:rsid w:val="00306230"/>
    <w:rsid w:val="003111E6"/>
    <w:rsid w:val="003273C3"/>
    <w:rsid w:val="00327709"/>
    <w:rsid w:val="0034204C"/>
    <w:rsid w:val="00342DA1"/>
    <w:rsid w:val="00345C19"/>
    <w:rsid w:val="00355ADF"/>
    <w:rsid w:val="00361D2D"/>
    <w:rsid w:val="00363364"/>
    <w:rsid w:val="003662F0"/>
    <w:rsid w:val="00367305"/>
    <w:rsid w:val="00374BA6"/>
    <w:rsid w:val="00380A8E"/>
    <w:rsid w:val="00380AFB"/>
    <w:rsid w:val="00381329"/>
    <w:rsid w:val="00381DFF"/>
    <w:rsid w:val="00386975"/>
    <w:rsid w:val="003878A9"/>
    <w:rsid w:val="00390F34"/>
    <w:rsid w:val="003B3CA7"/>
    <w:rsid w:val="003B5E05"/>
    <w:rsid w:val="003C0825"/>
    <w:rsid w:val="003D7F00"/>
    <w:rsid w:val="003E047B"/>
    <w:rsid w:val="00404BB7"/>
    <w:rsid w:val="00415E57"/>
    <w:rsid w:val="00415FB8"/>
    <w:rsid w:val="00421AA2"/>
    <w:rsid w:val="00423133"/>
    <w:rsid w:val="00440E78"/>
    <w:rsid w:val="004448C1"/>
    <w:rsid w:val="00445F1C"/>
    <w:rsid w:val="00446C7E"/>
    <w:rsid w:val="00452689"/>
    <w:rsid w:val="00455CF4"/>
    <w:rsid w:val="00462086"/>
    <w:rsid w:val="0046326C"/>
    <w:rsid w:val="00482008"/>
    <w:rsid w:val="00485AC7"/>
    <w:rsid w:val="0049010A"/>
    <w:rsid w:val="00495C9D"/>
    <w:rsid w:val="00496D7F"/>
    <w:rsid w:val="004B463C"/>
    <w:rsid w:val="004C6E0E"/>
    <w:rsid w:val="004C7C60"/>
    <w:rsid w:val="004D23FB"/>
    <w:rsid w:val="004D5356"/>
    <w:rsid w:val="004E033B"/>
    <w:rsid w:val="004F2585"/>
    <w:rsid w:val="00506CDF"/>
    <w:rsid w:val="00520478"/>
    <w:rsid w:val="00521640"/>
    <w:rsid w:val="00523BD8"/>
    <w:rsid w:val="0052538C"/>
    <w:rsid w:val="0053047D"/>
    <w:rsid w:val="00533ECD"/>
    <w:rsid w:val="00543141"/>
    <w:rsid w:val="00543975"/>
    <w:rsid w:val="00553CC8"/>
    <w:rsid w:val="00561CF9"/>
    <w:rsid w:val="00564DE9"/>
    <w:rsid w:val="00565CA5"/>
    <w:rsid w:val="00572545"/>
    <w:rsid w:val="00574E90"/>
    <w:rsid w:val="00582C84"/>
    <w:rsid w:val="00585EAE"/>
    <w:rsid w:val="00590F7D"/>
    <w:rsid w:val="005A70DB"/>
    <w:rsid w:val="005B2C63"/>
    <w:rsid w:val="005B6168"/>
    <w:rsid w:val="005B68D7"/>
    <w:rsid w:val="005B6B3B"/>
    <w:rsid w:val="005C5442"/>
    <w:rsid w:val="005D124A"/>
    <w:rsid w:val="005D4563"/>
    <w:rsid w:val="005D4B4F"/>
    <w:rsid w:val="006336FF"/>
    <w:rsid w:val="0064029A"/>
    <w:rsid w:val="00640C5F"/>
    <w:rsid w:val="00640DEE"/>
    <w:rsid w:val="00646BD7"/>
    <w:rsid w:val="00656C30"/>
    <w:rsid w:val="00660BAE"/>
    <w:rsid w:val="006625B8"/>
    <w:rsid w:val="0067283B"/>
    <w:rsid w:val="0069443A"/>
    <w:rsid w:val="00697A1D"/>
    <w:rsid w:val="006A0E0A"/>
    <w:rsid w:val="006B18B7"/>
    <w:rsid w:val="006B2D4C"/>
    <w:rsid w:val="006B4D41"/>
    <w:rsid w:val="006D7F6D"/>
    <w:rsid w:val="006E15FC"/>
    <w:rsid w:val="00703F7E"/>
    <w:rsid w:val="00704A48"/>
    <w:rsid w:val="00704A61"/>
    <w:rsid w:val="00712B71"/>
    <w:rsid w:val="0071550C"/>
    <w:rsid w:val="00724294"/>
    <w:rsid w:val="00725204"/>
    <w:rsid w:val="00734248"/>
    <w:rsid w:val="00744402"/>
    <w:rsid w:val="00766D27"/>
    <w:rsid w:val="00796AEF"/>
    <w:rsid w:val="007A3A4B"/>
    <w:rsid w:val="007A7F73"/>
    <w:rsid w:val="007B05C5"/>
    <w:rsid w:val="007B74DD"/>
    <w:rsid w:val="007C08F5"/>
    <w:rsid w:val="007C379F"/>
    <w:rsid w:val="007C5893"/>
    <w:rsid w:val="007C69F4"/>
    <w:rsid w:val="007E293B"/>
    <w:rsid w:val="007E3D45"/>
    <w:rsid w:val="007E42C1"/>
    <w:rsid w:val="007E7168"/>
    <w:rsid w:val="007F3C3C"/>
    <w:rsid w:val="007F7CBC"/>
    <w:rsid w:val="0080263F"/>
    <w:rsid w:val="00807B5E"/>
    <w:rsid w:val="00811FB1"/>
    <w:rsid w:val="00820930"/>
    <w:rsid w:val="008222A7"/>
    <w:rsid w:val="00823E1A"/>
    <w:rsid w:val="008248C2"/>
    <w:rsid w:val="008306BD"/>
    <w:rsid w:val="00833E66"/>
    <w:rsid w:val="008351E7"/>
    <w:rsid w:val="0083561B"/>
    <w:rsid w:val="00837E05"/>
    <w:rsid w:val="00840F6B"/>
    <w:rsid w:val="0084445F"/>
    <w:rsid w:val="00854164"/>
    <w:rsid w:val="00861EA0"/>
    <w:rsid w:val="00863E66"/>
    <w:rsid w:val="008758BE"/>
    <w:rsid w:val="008810A8"/>
    <w:rsid w:val="008A4948"/>
    <w:rsid w:val="008B6018"/>
    <w:rsid w:val="008C2EE8"/>
    <w:rsid w:val="008C73D1"/>
    <w:rsid w:val="008D294E"/>
    <w:rsid w:val="008E3878"/>
    <w:rsid w:val="008F3AC7"/>
    <w:rsid w:val="00914847"/>
    <w:rsid w:val="00915EAF"/>
    <w:rsid w:val="00930BC4"/>
    <w:rsid w:val="00933F69"/>
    <w:rsid w:val="00940EAD"/>
    <w:rsid w:val="00945D21"/>
    <w:rsid w:val="009502D9"/>
    <w:rsid w:val="00951549"/>
    <w:rsid w:val="009606E9"/>
    <w:rsid w:val="00977BEC"/>
    <w:rsid w:val="00981B64"/>
    <w:rsid w:val="00996430"/>
    <w:rsid w:val="009A048E"/>
    <w:rsid w:val="009B34DE"/>
    <w:rsid w:val="009B3EFD"/>
    <w:rsid w:val="009D7BAC"/>
    <w:rsid w:val="009E0ED6"/>
    <w:rsid w:val="009F084A"/>
    <w:rsid w:val="009F1401"/>
    <w:rsid w:val="009F48A5"/>
    <w:rsid w:val="00A02FD7"/>
    <w:rsid w:val="00A05500"/>
    <w:rsid w:val="00A10268"/>
    <w:rsid w:val="00A203E7"/>
    <w:rsid w:val="00A26D41"/>
    <w:rsid w:val="00A323D2"/>
    <w:rsid w:val="00A337BD"/>
    <w:rsid w:val="00A356D1"/>
    <w:rsid w:val="00A43287"/>
    <w:rsid w:val="00A473EA"/>
    <w:rsid w:val="00A5118A"/>
    <w:rsid w:val="00A56747"/>
    <w:rsid w:val="00A570A7"/>
    <w:rsid w:val="00A60D55"/>
    <w:rsid w:val="00A727A7"/>
    <w:rsid w:val="00A802D2"/>
    <w:rsid w:val="00A83B0F"/>
    <w:rsid w:val="00A83BCF"/>
    <w:rsid w:val="00A86428"/>
    <w:rsid w:val="00A87124"/>
    <w:rsid w:val="00A917DD"/>
    <w:rsid w:val="00A9188F"/>
    <w:rsid w:val="00A91EE4"/>
    <w:rsid w:val="00A930BE"/>
    <w:rsid w:val="00A95363"/>
    <w:rsid w:val="00AB28BC"/>
    <w:rsid w:val="00AB4FCA"/>
    <w:rsid w:val="00AB552F"/>
    <w:rsid w:val="00AC54E3"/>
    <w:rsid w:val="00AE6DCE"/>
    <w:rsid w:val="00AF1410"/>
    <w:rsid w:val="00B01C9E"/>
    <w:rsid w:val="00B02044"/>
    <w:rsid w:val="00B1643D"/>
    <w:rsid w:val="00B272E7"/>
    <w:rsid w:val="00B60C70"/>
    <w:rsid w:val="00B64474"/>
    <w:rsid w:val="00B80650"/>
    <w:rsid w:val="00B8595B"/>
    <w:rsid w:val="00B9583F"/>
    <w:rsid w:val="00BA089F"/>
    <w:rsid w:val="00BB08AD"/>
    <w:rsid w:val="00BB5E60"/>
    <w:rsid w:val="00C030AE"/>
    <w:rsid w:val="00C11B59"/>
    <w:rsid w:val="00C17DEC"/>
    <w:rsid w:val="00C260B1"/>
    <w:rsid w:val="00C34CE0"/>
    <w:rsid w:val="00C36AE3"/>
    <w:rsid w:val="00C60DF1"/>
    <w:rsid w:val="00C66C0A"/>
    <w:rsid w:val="00C676C8"/>
    <w:rsid w:val="00C712AB"/>
    <w:rsid w:val="00C72C16"/>
    <w:rsid w:val="00C9072D"/>
    <w:rsid w:val="00C921D2"/>
    <w:rsid w:val="00C932BB"/>
    <w:rsid w:val="00C93645"/>
    <w:rsid w:val="00C93BE7"/>
    <w:rsid w:val="00CB315D"/>
    <w:rsid w:val="00CB6FAB"/>
    <w:rsid w:val="00CE6391"/>
    <w:rsid w:val="00CF1A50"/>
    <w:rsid w:val="00D456F7"/>
    <w:rsid w:val="00D5048C"/>
    <w:rsid w:val="00D5516C"/>
    <w:rsid w:val="00D613E7"/>
    <w:rsid w:val="00D67AE0"/>
    <w:rsid w:val="00D72BEE"/>
    <w:rsid w:val="00D76BDE"/>
    <w:rsid w:val="00D76EE7"/>
    <w:rsid w:val="00D8045C"/>
    <w:rsid w:val="00D859D3"/>
    <w:rsid w:val="00D87AE2"/>
    <w:rsid w:val="00D9065E"/>
    <w:rsid w:val="00D97A3E"/>
    <w:rsid w:val="00DA488D"/>
    <w:rsid w:val="00DB1A89"/>
    <w:rsid w:val="00DB646E"/>
    <w:rsid w:val="00DC26F1"/>
    <w:rsid w:val="00DC5BF7"/>
    <w:rsid w:val="00DC69D8"/>
    <w:rsid w:val="00DE4CFD"/>
    <w:rsid w:val="00DE5492"/>
    <w:rsid w:val="00E01C5F"/>
    <w:rsid w:val="00E12D42"/>
    <w:rsid w:val="00E22DC3"/>
    <w:rsid w:val="00E2764D"/>
    <w:rsid w:val="00E276E1"/>
    <w:rsid w:val="00E307A8"/>
    <w:rsid w:val="00E30B32"/>
    <w:rsid w:val="00E32B2D"/>
    <w:rsid w:val="00E36A14"/>
    <w:rsid w:val="00E43941"/>
    <w:rsid w:val="00E54063"/>
    <w:rsid w:val="00E5409C"/>
    <w:rsid w:val="00E5515E"/>
    <w:rsid w:val="00E55FDC"/>
    <w:rsid w:val="00E56C78"/>
    <w:rsid w:val="00E77C55"/>
    <w:rsid w:val="00E97491"/>
    <w:rsid w:val="00EB23A0"/>
    <w:rsid w:val="00EB3032"/>
    <w:rsid w:val="00EC763D"/>
    <w:rsid w:val="00EE2315"/>
    <w:rsid w:val="00EE4D74"/>
    <w:rsid w:val="00EF2877"/>
    <w:rsid w:val="00EF38AC"/>
    <w:rsid w:val="00EF66B5"/>
    <w:rsid w:val="00EF750F"/>
    <w:rsid w:val="00F0351F"/>
    <w:rsid w:val="00F03735"/>
    <w:rsid w:val="00F03B27"/>
    <w:rsid w:val="00F03C3F"/>
    <w:rsid w:val="00F040AD"/>
    <w:rsid w:val="00F1031C"/>
    <w:rsid w:val="00F17693"/>
    <w:rsid w:val="00F310C3"/>
    <w:rsid w:val="00F3483A"/>
    <w:rsid w:val="00F36A47"/>
    <w:rsid w:val="00F51254"/>
    <w:rsid w:val="00F51BDF"/>
    <w:rsid w:val="00F65E31"/>
    <w:rsid w:val="00F80908"/>
    <w:rsid w:val="00F84AA4"/>
    <w:rsid w:val="00F91077"/>
    <w:rsid w:val="00F9569C"/>
    <w:rsid w:val="00FA2746"/>
    <w:rsid w:val="00FB51FB"/>
    <w:rsid w:val="00FC1CC8"/>
    <w:rsid w:val="00FD707C"/>
    <w:rsid w:val="00FF146F"/>
    <w:rsid w:val="00FF2A90"/>
    <w:rsid w:val="00FF507E"/>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0353">
      <v:textbox inset="5.85pt,.7pt,5.85pt,.7pt"/>
    </o:shapedefaults>
    <o:shapelayout v:ext="edit">
      <o:idmap v:ext="edit" data="1"/>
    </o:shapelayout>
  </w:shapeDefaults>
  <w:decimalSymbol w:val="."/>
  <w:listSeparator w:val=","/>
  <w14:docId w14:val="01CFD68C"/>
  <w15:chartTrackingRefBased/>
  <w15:docId w15:val="{13DF72A2-8BA0-4874-BCE1-89384898A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List Paragraph"/>
    <w:basedOn w:val="a"/>
    <w:uiPriority w:val="34"/>
    <w:qFormat/>
    <w:rsid w:val="00565CA5"/>
    <w:pPr>
      <w:ind w:leftChars="400" w:left="840"/>
    </w:pPr>
  </w:style>
  <w:style w:type="paragraph" w:styleId="ae">
    <w:name w:val="footnote text"/>
    <w:basedOn w:val="a"/>
    <w:link w:val="af"/>
    <w:uiPriority w:val="99"/>
    <w:unhideWhenUsed/>
    <w:rsid w:val="0084445F"/>
    <w:pPr>
      <w:snapToGrid w:val="0"/>
      <w:jc w:val="left"/>
    </w:pPr>
  </w:style>
  <w:style w:type="character" w:customStyle="1" w:styleId="af">
    <w:name w:val="脚注文字列 (文字)"/>
    <w:basedOn w:val="a0"/>
    <w:link w:val="ae"/>
    <w:uiPriority w:val="99"/>
    <w:rsid w:val="0084445F"/>
  </w:style>
  <w:style w:type="character" w:styleId="af0">
    <w:name w:val="footnote reference"/>
    <w:basedOn w:val="a0"/>
    <w:uiPriority w:val="99"/>
    <w:semiHidden/>
    <w:unhideWhenUsed/>
    <w:rsid w:val="0084445F"/>
    <w:rPr>
      <w:vertAlign w:val="superscript"/>
    </w:rPr>
  </w:style>
  <w:style w:type="paragraph" w:styleId="af1">
    <w:name w:val="endnote text"/>
    <w:basedOn w:val="a"/>
    <w:link w:val="af2"/>
    <w:uiPriority w:val="99"/>
    <w:semiHidden/>
    <w:unhideWhenUsed/>
    <w:rsid w:val="00452689"/>
    <w:pPr>
      <w:snapToGrid w:val="0"/>
      <w:jc w:val="left"/>
    </w:pPr>
  </w:style>
  <w:style w:type="character" w:customStyle="1" w:styleId="af2">
    <w:name w:val="文末脚注文字列 (文字)"/>
    <w:basedOn w:val="a0"/>
    <w:link w:val="af1"/>
    <w:uiPriority w:val="99"/>
    <w:semiHidden/>
    <w:rsid w:val="00452689"/>
  </w:style>
  <w:style w:type="character" w:styleId="af3">
    <w:name w:val="endnote reference"/>
    <w:basedOn w:val="a0"/>
    <w:uiPriority w:val="99"/>
    <w:semiHidden/>
    <w:unhideWhenUsed/>
    <w:rsid w:val="00452689"/>
    <w:rPr>
      <w:vertAlign w:val="superscript"/>
    </w:rPr>
  </w:style>
  <w:style w:type="paragraph" w:styleId="af4">
    <w:name w:val="Revision"/>
    <w:hidden/>
    <w:uiPriority w:val="99"/>
    <w:semiHidden/>
    <w:rsid w:val="00390F34"/>
  </w:style>
  <w:style w:type="paragraph" w:customStyle="1" w:styleId="Default">
    <w:name w:val="Default"/>
    <w:rsid w:val="00361D2D"/>
    <w:pPr>
      <w:widowControl w:val="0"/>
      <w:autoSpaceDE w:val="0"/>
      <w:autoSpaceDN w:val="0"/>
      <w:adjustRightInd w:val="0"/>
    </w:pPr>
    <w:rPr>
      <w:rFonts w:ascii="ＭＳ 明朝" w:eastAsia="ＭＳ 明朝" w:cs="ＭＳ 明朝"/>
      <w:color w:val="000000"/>
      <w:kern w:val="0"/>
      <w:sz w:val="24"/>
      <w:szCs w:val="24"/>
    </w:rPr>
  </w:style>
  <w:style w:type="character" w:customStyle="1" w:styleId="alytxl">
    <w:name w:val="aly_tx_l"/>
    <w:basedOn w:val="a0"/>
    <w:rsid w:val="00C34C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788232419">
      <w:bodyDiv w:val="1"/>
      <w:marLeft w:val="0"/>
      <w:marRight w:val="0"/>
      <w:marTop w:val="0"/>
      <w:marBottom w:val="0"/>
      <w:divBdr>
        <w:top w:val="none" w:sz="0" w:space="0" w:color="auto"/>
        <w:left w:val="none" w:sz="0" w:space="0" w:color="auto"/>
        <w:bottom w:val="none" w:sz="0" w:space="0" w:color="auto"/>
        <w:right w:val="none" w:sz="0" w:space="0" w:color="auto"/>
      </w:divBdr>
    </w:div>
    <w:div w:id="20875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s://www.mhlw.go.jp/stf/seisakunitsuite/bunya/0000121431_00116.html" TargetMode="External"/><Relationship Id="rId3" Type="http://schemas.openxmlformats.org/officeDocument/2006/relationships/hyperlink" Target="https://www.meti.go.jp/press/2020/06/20200626012/20200626012.html" TargetMode="External"/><Relationship Id="rId7" Type="http://schemas.openxmlformats.org/officeDocument/2006/relationships/hyperlink" Target="http://www.mhlw.go.jp/content/000553510.pdf" TargetMode="External"/><Relationship Id="rId2" Type="http://schemas.openxmlformats.org/officeDocument/2006/relationships/hyperlink" Target="https://www.mhlw.go.jp/stf/seisakunitsuite/bunya/0000121431_00093.html" TargetMode="External"/><Relationship Id="rId1" Type="http://schemas.openxmlformats.org/officeDocument/2006/relationships/hyperlink" Target="https://corona.go.jp/news/news_20200411_53.html" TargetMode="External"/><Relationship Id="rId6" Type="http://schemas.openxmlformats.org/officeDocument/2006/relationships/hyperlink" Target="https://www.mhlw.go.jp/stf/seisakunitsuite/bunya/0000121431_coronanettyuu.html" TargetMode="External"/><Relationship Id="rId5" Type="http://schemas.openxmlformats.org/officeDocument/2006/relationships/hyperlink" Target="https://www.env.go.jp/saigai/novel_coronavirus_2020/heat_illness_prevention_2020.pdf" TargetMode="External"/><Relationship Id="rId10" Type="http://schemas.openxmlformats.org/officeDocument/2006/relationships/hyperlink" Target="https://www.ppc.go.jp/news/careful_information/covid-19/" TargetMode="External"/><Relationship Id="rId4" Type="http://schemas.openxmlformats.org/officeDocument/2006/relationships/hyperlink" Target="https://www.wbgt.env.go.jp/pdf/20200526_leaflet.pdf" TargetMode="External"/><Relationship Id="rId9" Type="http://schemas.openxmlformats.org/officeDocument/2006/relationships/hyperlink" Target="https://www.mhlw.go.jp/stf/seisakunitsuite/bunya/0000121431_newlifestyle.html"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270DC0-CC5F-4DD2-A150-E29871C93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1038</TotalTime>
  <Pages>15</Pages>
  <Words>1516</Words>
  <Characters>8644</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ㅤ</cp:lastModifiedBy>
  <cp:revision>43</cp:revision>
  <cp:lastPrinted>2020-08-13T09:14:00Z</cp:lastPrinted>
  <dcterms:created xsi:type="dcterms:W3CDTF">2020-05-14T14:14:00Z</dcterms:created>
  <dcterms:modified xsi:type="dcterms:W3CDTF">2020-08-13T10:01:00Z</dcterms:modified>
</cp:coreProperties>
</file>